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CD9" w:rsidRPr="00DE1C98" w:rsidRDefault="00831CD9" w:rsidP="00831CD9">
      <w:pPr>
        <w:pStyle w:val="BodyTextIndent"/>
        <w:widowControl w:val="0"/>
        <w:spacing w:after="160" w:line="240" w:lineRule="auto"/>
        <w:ind w:firstLine="0"/>
        <w:jc w:val="center"/>
        <w:rPr>
          <w:rFonts w:ascii="GHEA Grapalat" w:hAnsi="GHEA Grapalat"/>
          <w:b/>
          <w:i w:val="0"/>
          <w:sz w:val="24"/>
          <w:szCs w:val="24"/>
        </w:rPr>
      </w:pPr>
      <w:r w:rsidRPr="00DE1C98">
        <w:rPr>
          <w:rFonts w:ascii="GHEA Grapalat" w:hAnsi="GHEA Grapalat"/>
          <w:b/>
          <w:i w:val="0"/>
          <w:sz w:val="24"/>
          <w:szCs w:val="24"/>
        </w:rPr>
        <w:t>ОБЪЯВЛЕНИЕ</w:t>
      </w:r>
    </w:p>
    <w:p w:rsidR="00831CD9" w:rsidRPr="00DE1C98" w:rsidRDefault="00831CD9" w:rsidP="00831CD9">
      <w:pPr>
        <w:pStyle w:val="BodyTextIndent"/>
        <w:widowControl w:val="0"/>
        <w:spacing w:after="160" w:line="240" w:lineRule="auto"/>
        <w:ind w:firstLine="0"/>
        <w:jc w:val="center"/>
        <w:rPr>
          <w:rFonts w:ascii="GHEA Grapalat" w:hAnsi="GHEA Grapalat"/>
          <w:b/>
          <w:i w:val="0"/>
          <w:sz w:val="24"/>
          <w:szCs w:val="24"/>
        </w:rPr>
      </w:pPr>
      <w:r w:rsidRPr="00DE1C98">
        <w:rPr>
          <w:rFonts w:ascii="GHEA Grapalat" w:hAnsi="GHEA Grapalat"/>
          <w:b/>
          <w:i w:val="0"/>
          <w:sz w:val="24"/>
          <w:szCs w:val="24"/>
        </w:rPr>
        <w:t>ОБ ЗАПРОС КОТИРОВОК</w:t>
      </w:r>
    </w:p>
    <w:p w:rsidR="00831CD9" w:rsidRDefault="00831CD9" w:rsidP="00831CD9">
      <w:pPr>
        <w:pStyle w:val="BodyTextIndent"/>
        <w:widowControl w:val="0"/>
        <w:spacing w:line="240" w:lineRule="auto"/>
        <w:ind w:firstLine="0"/>
        <w:jc w:val="center"/>
        <w:rPr>
          <w:rFonts w:ascii="GHEA Grapalat" w:hAnsi="GHEA Grapalat"/>
          <w:b/>
          <w:i w:val="0"/>
          <w:sz w:val="24"/>
          <w:szCs w:val="24"/>
        </w:rPr>
      </w:pPr>
      <w:r w:rsidRPr="00E3580E">
        <w:rPr>
          <w:rFonts w:ascii="GHEA Grapalat" w:hAnsi="GHEA Grapalat"/>
          <w:b/>
          <w:i w:val="0"/>
          <w:sz w:val="24"/>
          <w:szCs w:val="24"/>
        </w:rPr>
        <w:t xml:space="preserve">Настоящий текст объявления утвержден Решением Оценочной Комиссии от </w:t>
      </w:r>
    </w:p>
    <w:p w:rsidR="00831CD9" w:rsidRPr="009E7A94" w:rsidRDefault="00831CD9" w:rsidP="00831CD9">
      <w:pPr>
        <w:pStyle w:val="BodyTextIndent"/>
        <w:widowControl w:val="0"/>
        <w:spacing w:line="240" w:lineRule="auto"/>
        <w:ind w:firstLine="0"/>
        <w:jc w:val="center"/>
        <w:rPr>
          <w:rFonts w:ascii="GHEA Grapalat" w:hAnsi="GHEA Grapalat"/>
          <w:b/>
          <w:i w:val="0"/>
          <w:sz w:val="24"/>
          <w:szCs w:val="24"/>
          <w:lang w:val="en-US"/>
        </w:rPr>
      </w:pPr>
      <w:r>
        <w:rPr>
          <w:rFonts w:ascii="GHEA Grapalat" w:hAnsi="GHEA Grapalat"/>
          <w:b/>
          <w:i w:val="0"/>
          <w:sz w:val="24"/>
          <w:szCs w:val="24"/>
          <w:lang w:val="en-US"/>
        </w:rPr>
        <w:t>12</w:t>
      </w:r>
      <w:r w:rsidRPr="00E3580E">
        <w:rPr>
          <w:rFonts w:ascii="GHEA Grapalat" w:hAnsi="GHEA Grapalat"/>
          <w:b/>
          <w:i w:val="0"/>
          <w:sz w:val="24"/>
          <w:szCs w:val="24"/>
        </w:rPr>
        <w:t>-ого</w:t>
      </w:r>
      <w:r w:rsidRPr="00E3580E">
        <w:rPr>
          <w:rFonts w:ascii="GHEA Grapalat" w:hAnsi="GHEA Grapalat"/>
          <w:b/>
          <w:i w:val="0"/>
          <w:sz w:val="24"/>
          <w:szCs w:val="24"/>
          <w:lang w:val="hy-AM"/>
        </w:rPr>
        <w:t xml:space="preserve"> </w:t>
      </w:r>
      <w:proofErr w:type="gramStart"/>
      <w:r w:rsidR="00EC56D9">
        <w:rPr>
          <w:rFonts w:ascii="GHEA Grapalat" w:hAnsi="GHEA Grapalat"/>
          <w:b/>
          <w:i w:val="0"/>
          <w:sz w:val="24"/>
          <w:szCs w:val="24"/>
          <w:lang w:val="en-US"/>
        </w:rPr>
        <w:t>января</w:t>
      </w:r>
      <w:r>
        <w:rPr>
          <w:rFonts w:ascii="GHEA Grapalat" w:hAnsi="GHEA Grapalat"/>
          <w:b/>
          <w:i w:val="0"/>
          <w:sz w:val="24"/>
          <w:szCs w:val="24"/>
          <w:lang w:val="hy-AM"/>
        </w:rPr>
        <w:t xml:space="preserve">  </w:t>
      </w:r>
      <w:r w:rsidRPr="00E3580E">
        <w:rPr>
          <w:rFonts w:ascii="GHEA Grapalat" w:hAnsi="GHEA Grapalat"/>
          <w:b/>
          <w:i w:val="0"/>
          <w:sz w:val="24"/>
          <w:szCs w:val="24"/>
        </w:rPr>
        <w:t>202</w:t>
      </w:r>
      <w:r w:rsidR="00EC56D9">
        <w:rPr>
          <w:rFonts w:ascii="GHEA Grapalat" w:hAnsi="GHEA Grapalat"/>
          <w:b/>
          <w:i w:val="0"/>
          <w:sz w:val="24"/>
          <w:szCs w:val="24"/>
          <w:lang w:val="en-US"/>
        </w:rPr>
        <w:t>6</w:t>
      </w:r>
      <w:proofErr w:type="gramEnd"/>
      <w:r w:rsidRPr="00E3580E">
        <w:rPr>
          <w:rFonts w:ascii="GHEA Grapalat" w:hAnsi="GHEA Grapalat"/>
          <w:b/>
          <w:i w:val="0"/>
          <w:sz w:val="24"/>
          <w:szCs w:val="24"/>
        </w:rPr>
        <w:t xml:space="preserve">-ого года </w:t>
      </w:r>
      <w:r w:rsidRPr="00E3580E">
        <w:rPr>
          <w:rFonts w:ascii="GHEA Grapalat" w:hAnsi="GHEA Grapalat"/>
          <w:b/>
          <w:i w:val="0"/>
          <w:sz w:val="24"/>
          <w:szCs w:val="24"/>
          <w:lang w:val="en-US"/>
        </w:rPr>
        <w:t>N</w:t>
      </w:r>
      <w:r w:rsidRPr="00E3580E">
        <w:rPr>
          <w:rFonts w:ascii="GHEA Grapalat" w:hAnsi="GHEA Grapalat"/>
          <w:b/>
          <w:i w:val="0"/>
          <w:sz w:val="24"/>
          <w:szCs w:val="24"/>
          <w:lang w:val="hy-AM"/>
        </w:rPr>
        <w:t xml:space="preserve"> </w:t>
      </w:r>
      <w:r>
        <w:rPr>
          <w:rFonts w:ascii="GHEA Grapalat" w:hAnsi="GHEA Grapalat"/>
          <w:b/>
          <w:i w:val="0"/>
          <w:sz w:val="24"/>
          <w:szCs w:val="24"/>
          <w:lang w:val="en-US"/>
        </w:rPr>
        <w:t>2</w:t>
      </w:r>
    </w:p>
    <w:p w:rsidR="00831CD9" w:rsidRPr="00EC56D9" w:rsidRDefault="00831CD9" w:rsidP="00831CD9">
      <w:pPr>
        <w:pStyle w:val="BodyTextIndent"/>
        <w:widowControl w:val="0"/>
        <w:spacing w:line="240" w:lineRule="auto"/>
        <w:ind w:firstLine="0"/>
        <w:jc w:val="center"/>
        <w:rPr>
          <w:rFonts w:ascii="GHEA Grapalat" w:hAnsi="GHEA Grapalat"/>
          <w:b/>
          <w:i w:val="0"/>
          <w:sz w:val="24"/>
          <w:szCs w:val="24"/>
          <w:lang w:val="en-US"/>
        </w:rPr>
      </w:pPr>
      <w:r w:rsidRPr="00E27564">
        <w:rPr>
          <w:rFonts w:ascii="GHEA Grapalat" w:hAnsi="GHEA Grapalat"/>
          <w:i w:val="0"/>
          <w:sz w:val="24"/>
          <w:szCs w:val="24"/>
        </w:rPr>
        <w:t xml:space="preserve">Код процедуры </w:t>
      </w:r>
      <w:r>
        <w:rPr>
          <w:rFonts w:ascii="GHEA Grapalat" w:hAnsi="GHEA Grapalat"/>
          <w:b/>
          <w:i w:val="0"/>
          <w:sz w:val="24"/>
          <w:szCs w:val="24"/>
        </w:rPr>
        <w:t>EET-GHTsDzB-26/0</w:t>
      </w:r>
      <w:r w:rsidR="00EC56D9">
        <w:rPr>
          <w:rFonts w:ascii="GHEA Grapalat" w:hAnsi="GHEA Grapalat"/>
          <w:b/>
          <w:i w:val="0"/>
          <w:sz w:val="24"/>
          <w:szCs w:val="24"/>
          <w:lang w:val="en-US"/>
        </w:rPr>
        <w:t>8</w:t>
      </w:r>
    </w:p>
    <w:p w:rsidR="00831CD9" w:rsidRDefault="00831CD9" w:rsidP="00831CD9">
      <w:pPr>
        <w:pStyle w:val="BodyTextIndent"/>
        <w:widowControl w:val="0"/>
        <w:spacing w:line="240" w:lineRule="auto"/>
        <w:ind w:firstLine="0"/>
        <w:jc w:val="center"/>
        <w:rPr>
          <w:rFonts w:ascii="GHEA Grapalat" w:hAnsi="GHEA Grapalat"/>
          <w:b/>
          <w:i w:val="0"/>
          <w:sz w:val="24"/>
          <w:szCs w:val="24"/>
        </w:rPr>
      </w:pPr>
    </w:p>
    <w:p w:rsidR="00EC56D9" w:rsidRPr="00E27564" w:rsidRDefault="00EC56D9" w:rsidP="00EC56D9">
      <w:pPr>
        <w:pStyle w:val="BodyTextIndent"/>
        <w:widowControl w:val="0"/>
        <w:spacing w:line="240" w:lineRule="auto"/>
        <w:rPr>
          <w:rFonts w:ascii="GHEA Grapalat" w:hAnsi="GHEA Grapalat"/>
          <w:b/>
          <w:i w:val="0"/>
          <w:sz w:val="24"/>
          <w:szCs w:val="24"/>
        </w:rPr>
      </w:pPr>
      <w:r w:rsidRPr="00E27564">
        <w:rPr>
          <w:rFonts w:ascii="GHEA Grapalat" w:hAnsi="GHEA Grapalat"/>
          <w:i w:val="0"/>
          <w:sz w:val="24"/>
          <w:szCs w:val="24"/>
        </w:rPr>
        <w:t xml:space="preserve">Заказчик </w:t>
      </w:r>
      <w:r>
        <w:rPr>
          <w:rFonts w:ascii="GHEA Grapalat" w:hAnsi="GHEA Grapalat"/>
          <w:b/>
          <w:i w:val="0"/>
          <w:sz w:val="24"/>
          <w:szCs w:val="24"/>
        </w:rPr>
        <w:t>ЗАО</w:t>
      </w:r>
      <w:r w:rsidRPr="00E27564">
        <w:rPr>
          <w:rFonts w:ascii="GHEA Grapalat" w:hAnsi="GHEA Grapalat"/>
          <w:b/>
          <w:i w:val="0"/>
          <w:sz w:val="24"/>
          <w:szCs w:val="24"/>
        </w:rPr>
        <w:t xml:space="preserve"> </w:t>
      </w:r>
      <w:r>
        <w:rPr>
          <w:rFonts w:ascii="GHEA Grapalat" w:hAnsi="GHEA Grapalat"/>
          <w:b/>
          <w:i w:val="0"/>
          <w:sz w:val="24"/>
          <w:szCs w:val="24"/>
        </w:rPr>
        <w:t>«ЭЛЕКТРАТРАНСПОРТ ЕРЕВАНА</w:t>
      </w:r>
      <w:r w:rsidRPr="00E27564">
        <w:rPr>
          <w:rFonts w:ascii="GHEA Grapalat" w:hAnsi="GHEA Grapalat"/>
          <w:i w:val="0"/>
          <w:sz w:val="24"/>
          <w:szCs w:val="24"/>
        </w:rPr>
        <w:t xml:space="preserve">, находящийся по адресу: </w:t>
      </w:r>
      <w:r>
        <w:rPr>
          <w:rFonts w:ascii="GHEA Grapalat" w:hAnsi="GHEA Grapalat"/>
          <w:b/>
          <w:i w:val="0"/>
          <w:sz w:val="24"/>
          <w:szCs w:val="24"/>
        </w:rPr>
        <w:t>РА, г. Ереван, Багратуняц 44</w:t>
      </w:r>
      <w:r w:rsidRPr="00E27564">
        <w:rPr>
          <w:rFonts w:ascii="GHEA Grapalat" w:hAnsi="GHEA Grapalat"/>
          <w:i w:val="0"/>
          <w:sz w:val="24"/>
          <w:szCs w:val="24"/>
        </w:rPr>
        <w:t xml:space="preserve"> объявляет запрос, который проводится одним этапом</w:t>
      </w:r>
      <w:r w:rsidRPr="00E27564">
        <w:rPr>
          <w:rFonts w:ascii="GHEA Grapalat" w:hAnsi="GHEA Grapalat"/>
          <w:b/>
          <w:i w:val="0"/>
          <w:sz w:val="24"/>
          <w:szCs w:val="24"/>
        </w:rPr>
        <w:t>.</w:t>
      </w:r>
    </w:p>
    <w:p w:rsidR="00EC56D9" w:rsidRPr="00E27564" w:rsidRDefault="00EC56D9" w:rsidP="00EC56D9">
      <w:pPr>
        <w:pStyle w:val="BodyTextIndent"/>
        <w:widowControl w:val="0"/>
        <w:spacing w:line="240" w:lineRule="auto"/>
        <w:ind w:firstLine="567"/>
        <w:rPr>
          <w:rFonts w:ascii="GHEA Grapalat" w:hAnsi="GHEA Grapalat"/>
          <w:i w:val="0"/>
          <w:sz w:val="24"/>
          <w:szCs w:val="24"/>
        </w:rPr>
      </w:pPr>
      <w:r w:rsidRPr="00E27564">
        <w:rPr>
          <w:rFonts w:ascii="GHEA Grapalat" w:hAnsi="GHEA Grapalat"/>
          <w:i w:val="0"/>
          <w:sz w:val="24"/>
          <w:szCs w:val="24"/>
        </w:rPr>
        <w:t>Участнику, отобранному по итогам настоящей процедуры, в</w:t>
      </w:r>
      <w:r w:rsidRPr="00E27564">
        <w:rPr>
          <w:rFonts w:ascii="Calibri" w:hAnsi="Calibri" w:cs="Calibri"/>
          <w:i w:val="0"/>
          <w:sz w:val="24"/>
          <w:szCs w:val="24"/>
          <w:lang w:val="en-US"/>
        </w:rPr>
        <w:t> </w:t>
      </w:r>
      <w:r w:rsidRPr="00E27564">
        <w:rPr>
          <w:rFonts w:ascii="GHEA Grapalat" w:hAnsi="GHEA Grapalat"/>
          <w:i w:val="0"/>
          <w:sz w:val="24"/>
          <w:szCs w:val="24"/>
        </w:rPr>
        <w:t>установленном</w:t>
      </w:r>
      <w:r w:rsidRPr="00E27564">
        <w:rPr>
          <w:rFonts w:ascii="Calibri" w:hAnsi="Calibri" w:cs="Calibri"/>
          <w:i w:val="0"/>
          <w:sz w:val="24"/>
          <w:szCs w:val="24"/>
        </w:rPr>
        <w:t> </w:t>
      </w:r>
      <w:r w:rsidRPr="00E27564">
        <w:rPr>
          <w:rFonts w:ascii="GHEA Grapalat" w:hAnsi="GHEA Grapalat"/>
          <w:i w:val="0"/>
          <w:sz w:val="24"/>
          <w:szCs w:val="24"/>
        </w:rPr>
        <w:t>порядке будет пред</w:t>
      </w:r>
      <w:r>
        <w:rPr>
          <w:rFonts w:ascii="GHEA Grapalat" w:hAnsi="GHEA Grapalat"/>
          <w:i w:val="0"/>
          <w:sz w:val="24"/>
          <w:szCs w:val="24"/>
        </w:rPr>
        <w:t xml:space="preserve">ложено заключить договор </w:t>
      </w:r>
      <w:r w:rsidRPr="00E509B2">
        <w:rPr>
          <w:rFonts w:ascii="GHEA Grapalat" w:hAnsi="GHEA Grapalat"/>
          <w:b/>
          <w:i w:val="0"/>
          <w:sz w:val="24"/>
          <w:szCs w:val="24"/>
          <w:lang w:val="en-US"/>
        </w:rPr>
        <w:t>օ</w:t>
      </w:r>
      <w:r>
        <w:rPr>
          <w:rFonts w:ascii="GHEA Grapalat" w:hAnsi="GHEA Grapalat"/>
          <w:b/>
          <w:bCs/>
          <w:i w:val="0"/>
          <w:sz w:val="24"/>
          <w:szCs w:val="24"/>
        </w:rPr>
        <w:t>казание услуг установк</w:t>
      </w:r>
      <w:r>
        <w:rPr>
          <w:rFonts w:ascii="GHEA Grapalat" w:hAnsi="GHEA Grapalat"/>
          <w:b/>
          <w:bCs/>
          <w:i w:val="0"/>
          <w:sz w:val="24"/>
          <w:szCs w:val="24"/>
          <w:lang w:val="en-US"/>
        </w:rPr>
        <w:t>и</w:t>
      </w:r>
      <w:r>
        <w:rPr>
          <w:rFonts w:ascii="GHEA Grapalat" w:hAnsi="GHEA Grapalat"/>
          <w:b/>
          <w:bCs/>
          <w:i w:val="0"/>
          <w:sz w:val="24"/>
          <w:szCs w:val="24"/>
        </w:rPr>
        <w:t xml:space="preserve"> троллейбусного стекла</w:t>
      </w:r>
      <w:r w:rsidRPr="005272C7">
        <w:rPr>
          <w:rFonts w:ascii="GHEA Grapalat" w:hAnsi="GHEA Grapalat"/>
          <w:i w:val="0"/>
          <w:sz w:val="24"/>
          <w:szCs w:val="24"/>
        </w:rPr>
        <w:t xml:space="preserve"> </w:t>
      </w:r>
      <w:r w:rsidRPr="00E27564">
        <w:rPr>
          <w:rFonts w:ascii="GHEA Grapalat" w:hAnsi="GHEA Grapalat"/>
          <w:i w:val="0"/>
          <w:sz w:val="24"/>
          <w:szCs w:val="24"/>
        </w:rPr>
        <w:t>(далее — договор).</w:t>
      </w:r>
    </w:p>
    <w:p w:rsidR="00831CD9" w:rsidRPr="009044F1" w:rsidRDefault="00831CD9" w:rsidP="00831CD9">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831CD9" w:rsidRDefault="00831CD9" w:rsidP="00831CD9">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831CD9" w:rsidRPr="003F762C" w:rsidRDefault="00831CD9" w:rsidP="00831CD9">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831CD9" w:rsidRPr="00D5443D" w:rsidRDefault="00831CD9" w:rsidP="00831CD9">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7743D" w:rsidRDefault="00831CD9" w:rsidP="00831CD9">
      <w:pPr>
        <w:pStyle w:val="BodyTextIndent"/>
        <w:widowControl w:val="0"/>
        <w:spacing w:line="240" w:lineRule="auto"/>
        <w:ind w:firstLine="567"/>
        <w:rPr>
          <w:rFonts w:ascii="GHEA Grapalat" w:hAnsi="GHEA Grapalat"/>
          <w:i w:val="0"/>
          <w:sz w:val="24"/>
          <w:szCs w:val="24"/>
        </w:rPr>
      </w:pPr>
      <w:r w:rsidRPr="00E27564">
        <w:rPr>
          <w:rFonts w:ascii="GHEA Grapalat" w:hAnsi="GHEA Grapalat"/>
          <w:i w:val="0"/>
          <w:sz w:val="24"/>
          <w:szCs w:val="24"/>
        </w:rPr>
        <w:t>Заявки на на запрос котировок необходимо подавать по адресу</w:t>
      </w:r>
      <w:r w:rsidRPr="00E27564">
        <w:rPr>
          <w:rFonts w:ascii="GHEA Grapalat" w:hAnsi="GHEA Grapalat"/>
          <w:i w:val="0"/>
          <w:spacing w:val="6"/>
          <w:sz w:val="24"/>
          <w:szCs w:val="24"/>
        </w:rPr>
        <w:t xml:space="preserve"> </w:t>
      </w:r>
      <w:r>
        <w:rPr>
          <w:rFonts w:ascii="GHEA Grapalat" w:hAnsi="GHEA Grapalat"/>
          <w:b/>
          <w:i w:val="0"/>
          <w:sz w:val="24"/>
          <w:szCs w:val="24"/>
        </w:rPr>
        <w:t>РА, г. Ереван, Багратуняц 44</w:t>
      </w:r>
      <w:r w:rsidRPr="00E27564">
        <w:rPr>
          <w:rFonts w:ascii="GHEA Grapalat" w:hAnsi="GHEA Grapalat"/>
          <w:b/>
          <w:i w:val="0"/>
          <w:sz w:val="24"/>
          <w:szCs w:val="24"/>
        </w:rPr>
        <w:t xml:space="preserve"> </w:t>
      </w:r>
      <w:r w:rsidRPr="00E27564">
        <w:rPr>
          <w:rFonts w:ascii="GHEA Grapalat" w:hAnsi="GHEA Grapalat"/>
          <w:i w:val="0"/>
          <w:sz w:val="24"/>
          <w:szCs w:val="24"/>
        </w:rPr>
        <w:t xml:space="preserve">в документарной форме, до </w:t>
      </w:r>
      <w:r>
        <w:rPr>
          <w:rFonts w:ascii="GHEA Grapalat" w:hAnsi="GHEA Grapalat"/>
          <w:b/>
          <w:i w:val="0"/>
          <w:sz w:val="24"/>
          <w:szCs w:val="24"/>
        </w:rPr>
        <w:t>16:00</w:t>
      </w:r>
      <w:r w:rsidRPr="00E27564">
        <w:rPr>
          <w:rFonts w:ascii="GHEA Grapalat" w:hAnsi="GHEA Grapalat"/>
          <w:b/>
          <w:i w:val="0"/>
          <w:sz w:val="24"/>
          <w:szCs w:val="24"/>
        </w:rPr>
        <w:t xml:space="preserve"> </w:t>
      </w:r>
      <w:r w:rsidRPr="00E27564">
        <w:rPr>
          <w:rFonts w:ascii="GHEA Grapalat" w:hAnsi="GHEA Grapalat"/>
          <w:i w:val="0"/>
          <w:sz w:val="24"/>
          <w:szCs w:val="24"/>
        </w:rPr>
        <w:t xml:space="preserve">часов </w:t>
      </w:r>
      <w:r>
        <w:rPr>
          <w:rFonts w:ascii="GHEA Grapalat" w:hAnsi="GHEA Grapalat"/>
          <w:i w:val="0"/>
          <w:sz w:val="24"/>
          <w:szCs w:val="24"/>
          <w:lang w:val="en-US"/>
        </w:rPr>
        <w:t>7</w:t>
      </w:r>
      <w:r>
        <w:rPr>
          <w:rFonts w:ascii="GHEA Grapalat" w:hAnsi="GHEA Grapalat"/>
          <w:b/>
          <w:i w:val="0"/>
          <w:sz w:val="24"/>
          <w:szCs w:val="24"/>
        </w:rPr>
        <w:t>-го дня</w:t>
      </w:r>
      <w:r w:rsidRPr="00E27564">
        <w:rPr>
          <w:rFonts w:ascii="GHEA Grapalat" w:hAnsi="GHEA Grapalat"/>
          <w:i w:val="0"/>
          <w:sz w:val="24"/>
          <w:szCs w:val="24"/>
        </w:rPr>
        <w:t xml:space="preserve"> со дня опубликования настоящего объявления. </w:t>
      </w:r>
    </w:p>
    <w:p w:rsidR="00831CD9" w:rsidRPr="00E27564" w:rsidRDefault="00831CD9" w:rsidP="00831CD9">
      <w:pPr>
        <w:pStyle w:val="BodyTextIndent"/>
        <w:widowControl w:val="0"/>
        <w:spacing w:line="240" w:lineRule="auto"/>
        <w:ind w:firstLine="567"/>
        <w:rPr>
          <w:rFonts w:ascii="GHEA Grapalat" w:hAnsi="GHEA Grapalat"/>
          <w:i w:val="0"/>
          <w:spacing w:val="6"/>
          <w:sz w:val="24"/>
          <w:szCs w:val="24"/>
        </w:rPr>
      </w:pPr>
      <w:r w:rsidRPr="00E27564">
        <w:rPr>
          <w:rFonts w:ascii="GHEA Grapalat" w:hAnsi="GHEA Grapalat"/>
          <w:i w:val="0"/>
          <w:sz w:val="24"/>
          <w:szCs w:val="24"/>
        </w:rPr>
        <w:t>Кроме армянского языка заявки могут быть поданы также на английском или русском языке.</w:t>
      </w:r>
    </w:p>
    <w:p w:rsidR="00831CD9" w:rsidRPr="00E27564" w:rsidRDefault="00831CD9" w:rsidP="00831CD9">
      <w:pPr>
        <w:pStyle w:val="BodyTextIndent"/>
        <w:widowControl w:val="0"/>
        <w:spacing w:line="240" w:lineRule="auto"/>
        <w:ind w:firstLine="567"/>
        <w:rPr>
          <w:rFonts w:ascii="GHEA Grapalat" w:hAnsi="GHEA Grapalat"/>
          <w:i w:val="0"/>
          <w:sz w:val="24"/>
          <w:szCs w:val="24"/>
        </w:rPr>
      </w:pPr>
      <w:r w:rsidRPr="00E27564">
        <w:rPr>
          <w:rFonts w:ascii="GHEA Grapalat" w:hAnsi="GHEA Grapalat"/>
          <w:i w:val="0"/>
          <w:sz w:val="24"/>
          <w:szCs w:val="24"/>
        </w:rPr>
        <w:t xml:space="preserve">Вскрытие заявок будет проводиться по адресу </w:t>
      </w:r>
      <w:r>
        <w:rPr>
          <w:rFonts w:ascii="GHEA Grapalat" w:hAnsi="GHEA Grapalat"/>
          <w:b/>
          <w:i w:val="0"/>
          <w:sz w:val="24"/>
          <w:szCs w:val="24"/>
        </w:rPr>
        <w:t>РА, г. Ереван, Багратуняц 44</w:t>
      </w:r>
      <w:r w:rsidRPr="00E27564">
        <w:rPr>
          <w:rFonts w:ascii="GHEA Grapalat" w:hAnsi="GHEA Grapalat"/>
          <w:i w:val="0"/>
          <w:sz w:val="24"/>
          <w:szCs w:val="24"/>
        </w:rPr>
        <w:t xml:space="preserve">, в </w:t>
      </w:r>
      <w:r>
        <w:rPr>
          <w:rFonts w:ascii="GHEA Grapalat" w:hAnsi="GHEA Grapalat"/>
          <w:b/>
          <w:i w:val="0"/>
          <w:sz w:val="24"/>
          <w:szCs w:val="24"/>
        </w:rPr>
        <w:t>16:00</w:t>
      </w:r>
      <w:r w:rsidRPr="00E27564">
        <w:rPr>
          <w:rFonts w:ascii="GHEA Grapalat" w:hAnsi="GHEA Grapalat"/>
          <w:b/>
          <w:i w:val="0"/>
          <w:sz w:val="24"/>
          <w:szCs w:val="24"/>
        </w:rPr>
        <w:t xml:space="preserve"> </w:t>
      </w:r>
      <w:r w:rsidRPr="003B7215">
        <w:rPr>
          <w:rFonts w:ascii="GHEA Grapalat" w:hAnsi="GHEA Grapalat"/>
          <w:i w:val="0"/>
          <w:sz w:val="24"/>
          <w:szCs w:val="24"/>
        </w:rPr>
        <w:t xml:space="preserve">часов </w:t>
      </w:r>
      <w:r>
        <w:rPr>
          <w:rFonts w:ascii="GHEA Grapalat" w:hAnsi="GHEA Grapalat"/>
          <w:b/>
          <w:i w:val="0"/>
          <w:sz w:val="24"/>
          <w:szCs w:val="24"/>
          <w:lang w:val="en-US"/>
        </w:rPr>
        <w:t>19</w:t>
      </w:r>
      <w:r w:rsidRPr="003B7215">
        <w:rPr>
          <w:rFonts w:ascii="GHEA Grapalat" w:hAnsi="GHEA Grapalat"/>
          <w:b/>
          <w:i w:val="0"/>
          <w:sz w:val="24"/>
          <w:szCs w:val="24"/>
        </w:rPr>
        <w:t xml:space="preserve">-ого </w:t>
      </w:r>
      <w:r w:rsidR="00EC56D9">
        <w:rPr>
          <w:rFonts w:ascii="GHEA Grapalat" w:hAnsi="GHEA Grapalat"/>
          <w:b/>
          <w:i w:val="0"/>
          <w:sz w:val="24"/>
          <w:szCs w:val="24"/>
          <w:lang w:val="en-US"/>
        </w:rPr>
        <w:t>января</w:t>
      </w:r>
      <w:r w:rsidRPr="003B7215">
        <w:rPr>
          <w:rFonts w:ascii="GHEA Grapalat" w:hAnsi="GHEA Grapalat"/>
          <w:b/>
          <w:i w:val="0"/>
          <w:sz w:val="24"/>
          <w:szCs w:val="24"/>
        </w:rPr>
        <w:t xml:space="preserve"> </w:t>
      </w:r>
      <w:r w:rsidR="00EC56D9">
        <w:rPr>
          <w:rFonts w:ascii="GHEA Grapalat" w:hAnsi="GHEA Grapalat"/>
          <w:b/>
          <w:i w:val="0"/>
          <w:sz w:val="24"/>
          <w:szCs w:val="24"/>
        </w:rPr>
        <w:t>202</w:t>
      </w:r>
      <w:r w:rsidR="00EC56D9">
        <w:rPr>
          <w:rFonts w:ascii="GHEA Grapalat" w:hAnsi="GHEA Grapalat"/>
          <w:b/>
          <w:i w:val="0"/>
          <w:sz w:val="24"/>
          <w:szCs w:val="24"/>
          <w:lang w:val="en-US"/>
        </w:rPr>
        <w:t>6</w:t>
      </w:r>
      <w:r>
        <w:rPr>
          <w:rFonts w:ascii="GHEA Grapalat" w:hAnsi="GHEA Grapalat"/>
          <w:b/>
          <w:i w:val="0"/>
          <w:sz w:val="24"/>
          <w:szCs w:val="24"/>
        </w:rPr>
        <w:t xml:space="preserve"> года</w:t>
      </w:r>
      <w:r w:rsidRPr="00E27564">
        <w:rPr>
          <w:rFonts w:ascii="GHEA Grapalat" w:hAnsi="GHEA Grapalat"/>
          <w:i w:val="0"/>
          <w:sz w:val="24"/>
          <w:szCs w:val="24"/>
        </w:rPr>
        <w:t>.</w:t>
      </w:r>
    </w:p>
    <w:p w:rsidR="00831CD9" w:rsidRPr="00E27564" w:rsidRDefault="00831CD9" w:rsidP="00831CD9">
      <w:pPr>
        <w:pStyle w:val="BodyTextIndent"/>
        <w:widowControl w:val="0"/>
        <w:spacing w:line="240" w:lineRule="auto"/>
        <w:ind w:firstLine="567"/>
        <w:rPr>
          <w:rFonts w:ascii="GHEA Grapalat" w:hAnsi="GHEA Grapalat"/>
          <w:i w:val="0"/>
          <w:sz w:val="24"/>
          <w:szCs w:val="24"/>
        </w:rPr>
      </w:pPr>
      <w:r w:rsidRPr="00E27564">
        <w:rPr>
          <w:rFonts w:ascii="GHEA Grapalat" w:hAnsi="GHEA Grapalat"/>
          <w:i w:val="0"/>
          <w:sz w:val="24"/>
          <w:szCs w:val="24"/>
        </w:rPr>
        <w:t xml:space="preserve">Обжалование данной процедуры осуществляется в порядке, установленном законом РА </w:t>
      </w:r>
      <w:r>
        <w:rPr>
          <w:rFonts w:ascii="GHEA Grapalat" w:hAnsi="GHEA Grapalat"/>
          <w:i w:val="0"/>
          <w:sz w:val="24"/>
          <w:szCs w:val="24"/>
        </w:rPr>
        <w:t></w:t>
      </w:r>
      <w:r w:rsidRPr="00E27564">
        <w:rPr>
          <w:rFonts w:ascii="GHEA Grapalat" w:hAnsi="GHEA Grapalat"/>
          <w:i w:val="0"/>
          <w:sz w:val="24"/>
          <w:szCs w:val="24"/>
        </w:rPr>
        <w:t>О закупках</w:t>
      </w:r>
      <w:r>
        <w:rPr>
          <w:rFonts w:ascii="GHEA Grapalat" w:hAnsi="GHEA Grapalat"/>
          <w:i w:val="0"/>
          <w:sz w:val="24"/>
          <w:szCs w:val="24"/>
        </w:rPr>
        <w:t></w:t>
      </w:r>
      <w:r>
        <w:rPr>
          <w:rFonts w:ascii="GHEA Grapalat" w:hAnsi="GHEA Grapalat"/>
          <w:i w:val="0"/>
          <w:sz w:val="24"/>
          <w:szCs w:val="24"/>
          <w:lang w:val="hy-AM"/>
        </w:rPr>
        <w:t xml:space="preserve"> </w:t>
      </w:r>
      <w:r w:rsidRPr="00E27564">
        <w:rPr>
          <w:rFonts w:ascii="GHEA Grapalat" w:hAnsi="GHEA Grapalat"/>
          <w:i w:val="0"/>
          <w:sz w:val="24"/>
          <w:szCs w:val="24"/>
        </w:rPr>
        <w:t>и гражданским процессуальным кодексом РА.</w:t>
      </w:r>
    </w:p>
    <w:p w:rsidR="00831CD9" w:rsidRPr="00E3580E" w:rsidRDefault="00831CD9" w:rsidP="00831CD9">
      <w:pPr>
        <w:ind w:firstLine="540"/>
        <w:jc w:val="both"/>
        <w:rPr>
          <w:rFonts w:ascii="GHEA Grapalat" w:hAnsi="GHEA Grapalat" w:cs="Arial"/>
          <w:color w:val="000000"/>
          <w:lang w:val="af-ZA"/>
        </w:rPr>
      </w:pPr>
      <w:r w:rsidRPr="00E3580E">
        <w:rPr>
          <w:rFonts w:ascii="GHEA Grapalat" w:hAnsi="GHEA Grapalat" w:cs="Arial"/>
          <w:color w:val="000000"/>
          <w:lang w:val="af-ZA"/>
        </w:rPr>
        <w:t xml:space="preserve">Для получения дополнительной информации, связанной с настоящим объявлением, можно обратиться к секретарю Оценочной комиссии </w:t>
      </w:r>
      <w:r w:rsidR="00EC56D9">
        <w:rPr>
          <w:rFonts w:ascii="GHEA Grapalat" w:hAnsi="GHEA Grapalat" w:cs="Arial"/>
          <w:color w:val="000000"/>
          <w:lang w:val="en-US"/>
        </w:rPr>
        <w:t>С.Арутюнян</w:t>
      </w:r>
      <w:r>
        <w:rPr>
          <w:rFonts w:ascii="GHEA Grapalat" w:hAnsi="GHEA Grapalat" w:cs="Arial"/>
          <w:color w:val="000000"/>
          <w:lang w:val="af-ZA"/>
        </w:rPr>
        <w:t>.</w:t>
      </w:r>
    </w:p>
    <w:p w:rsidR="00831CD9" w:rsidRDefault="00831CD9" w:rsidP="00831CD9">
      <w:pPr>
        <w:ind w:firstLine="540"/>
        <w:jc w:val="both"/>
        <w:rPr>
          <w:rFonts w:ascii="GHEA Grapalat" w:hAnsi="GHEA Grapalat" w:cs="Arial"/>
          <w:color w:val="000000"/>
          <w:lang w:val="af-ZA"/>
        </w:rPr>
      </w:pPr>
    </w:p>
    <w:p w:rsidR="00EC56D9" w:rsidRDefault="00EC56D9" w:rsidP="00EC56D9">
      <w:pPr>
        <w:pStyle w:val="BodyTextIndent"/>
        <w:spacing w:line="240" w:lineRule="auto"/>
        <w:ind w:firstLine="0"/>
        <w:rPr>
          <w:rFonts w:ascii="GHEA Grapalat" w:hAnsi="GHEA Grapalat" w:cs="Arial"/>
          <w:i w:val="0"/>
          <w:color w:val="000000"/>
          <w:sz w:val="24"/>
          <w:szCs w:val="24"/>
          <w:lang w:val="af-ZA"/>
        </w:rPr>
      </w:pPr>
      <w:r>
        <w:rPr>
          <w:rFonts w:ascii="GHEA Grapalat" w:hAnsi="GHEA Grapalat" w:cs="Arial"/>
          <w:i w:val="0"/>
          <w:color w:val="000000"/>
          <w:sz w:val="24"/>
          <w:szCs w:val="24"/>
          <w:lang w:val="af-ZA"/>
        </w:rPr>
        <w:t xml:space="preserve">     </w:t>
      </w:r>
      <w:r w:rsidR="00831CD9" w:rsidRPr="00DE1C98">
        <w:rPr>
          <w:rFonts w:ascii="GHEA Grapalat" w:hAnsi="GHEA Grapalat" w:cs="Arial"/>
          <w:i w:val="0"/>
          <w:color w:val="000000"/>
          <w:sz w:val="24"/>
          <w:szCs w:val="24"/>
          <w:lang w:val="af-ZA"/>
        </w:rPr>
        <w:t>Телефон: 091242447</w:t>
      </w:r>
    </w:p>
    <w:p w:rsidR="00EC56D9" w:rsidRDefault="00EC56D9" w:rsidP="00EC56D9">
      <w:pPr>
        <w:pStyle w:val="BodyTextIndent"/>
        <w:spacing w:line="240" w:lineRule="auto"/>
        <w:ind w:firstLine="0"/>
        <w:rPr>
          <w:rFonts w:ascii="GHEA Grapalat" w:hAnsi="GHEA Grapalat" w:cs="Arial"/>
          <w:i w:val="0"/>
          <w:color w:val="000000"/>
          <w:sz w:val="24"/>
          <w:szCs w:val="24"/>
          <w:lang w:val="af-ZA"/>
        </w:rPr>
      </w:pPr>
    </w:p>
    <w:p w:rsidR="00831CD9" w:rsidRPr="00EC56D9" w:rsidRDefault="00831CD9" w:rsidP="00EC56D9">
      <w:pPr>
        <w:pStyle w:val="BodyTextIndent"/>
        <w:spacing w:line="240" w:lineRule="auto"/>
        <w:ind w:firstLine="0"/>
        <w:rPr>
          <w:rFonts w:ascii="GHEA Grapalat" w:hAnsi="GHEA Grapalat" w:cs="Arial"/>
          <w:i w:val="0"/>
          <w:color w:val="000000"/>
          <w:sz w:val="24"/>
          <w:szCs w:val="24"/>
          <w:lang w:val="af-ZA"/>
        </w:rPr>
      </w:pPr>
      <w:r w:rsidRPr="00EC56D9">
        <w:rPr>
          <w:rFonts w:ascii="GHEA Grapalat" w:hAnsi="GHEA Grapalat" w:cs="Arial"/>
          <w:i w:val="0"/>
          <w:color w:val="000000"/>
          <w:lang w:val="hy-AM"/>
        </w:rPr>
        <w:t xml:space="preserve"> </w:t>
      </w:r>
      <w:r w:rsidRPr="00EC56D9">
        <w:rPr>
          <w:rFonts w:ascii="GHEA Grapalat" w:hAnsi="GHEA Grapalat" w:cs="Arial"/>
          <w:i w:val="0"/>
          <w:color w:val="000000"/>
          <w:lang w:val="af-ZA"/>
        </w:rPr>
        <w:t xml:space="preserve">Эл.почта: </w:t>
      </w:r>
      <w:r w:rsidRPr="00EC56D9">
        <w:rPr>
          <w:rFonts w:ascii="GHEA Grapalat" w:hAnsi="GHEA Grapalat"/>
          <w:i w:val="0"/>
          <w:color w:val="2F5496"/>
          <w:u w:val="single"/>
          <w:lang w:val="af-ZA"/>
        </w:rPr>
        <w:t>el.trans.gnum@mail.ru</w:t>
      </w:r>
    </w:p>
    <w:p w:rsidR="00831CD9" w:rsidRPr="00EC56D9" w:rsidRDefault="00831CD9" w:rsidP="00831CD9">
      <w:pPr>
        <w:ind w:firstLine="540"/>
        <w:jc w:val="both"/>
        <w:rPr>
          <w:rFonts w:ascii="GHEA Grapalat" w:hAnsi="GHEA Grapalat" w:cs="Arial"/>
          <w:color w:val="000000"/>
          <w:lang w:val="af-ZA"/>
        </w:rPr>
      </w:pPr>
    </w:p>
    <w:p w:rsidR="00EC56D9" w:rsidRPr="00E27564" w:rsidRDefault="00EC56D9" w:rsidP="00EC56D9">
      <w:pPr>
        <w:pStyle w:val="BodyTextIndent"/>
        <w:widowControl w:val="0"/>
        <w:spacing w:line="240" w:lineRule="auto"/>
        <w:ind w:firstLine="0"/>
        <w:jc w:val="left"/>
        <w:rPr>
          <w:rFonts w:ascii="GHEA Grapalat" w:hAnsi="GHEA Grapalat"/>
          <w:i w:val="0"/>
          <w:sz w:val="24"/>
          <w:szCs w:val="24"/>
        </w:rPr>
      </w:pPr>
      <w:r w:rsidRPr="00E27564">
        <w:rPr>
          <w:rFonts w:ascii="GHEA Grapalat" w:hAnsi="GHEA Grapalat"/>
          <w:i w:val="0"/>
          <w:sz w:val="24"/>
          <w:szCs w:val="24"/>
        </w:rPr>
        <w:t xml:space="preserve">Заказчик </w:t>
      </w:r>
      <w:r>
        <w:rPr>
          <w:rFonts w:ascii="GHEA Grapalat" w:hAnsi="GHEA Grapalat"/>
          <w:b/>
          <w:i w:val="0"/>
          <w:sz w:val="24"/>
          <w:szCs w:val="24"/>
        </w:rPr>
        <w:t>ЗАО</w:t>
      </w:r>
      <w:r w:rsidRPr="00E27564">
        <w:rPr>
          <w:rFonts w:ascii="GHEA Grapalat" w:hAnsi="GHEA Grapalat"/>
          <w:b/>
          <w:i w:val="0"/>
          <w:sz w:val="24"/>
          <w:szCs w:val="24"/>
        </w:rPr>
        <w:t xml:space="preserve"> </w:t>
      </w:r>
      <w:r>
        <w:rPr>
          <w:rFonts w:ascii="GHEA Grapalat" w:hAnsi="GHEA Grapalat"/>
          <w:b/>
          <w:i w:val="0"/>
          <w:sz w:val="24"/>
          <w:szCs w:val="24"/>
        </w:rPr>
        <w:t>''ЭЛЕКТРАТРАНСПОРТ ЕРЕВАНА''</w:t>
      </w:r>
    </w:p>
    <w:p w:rsidR="00831CD9" w:rsidRDefault="00831CD9" w:rsidP="00D12E3B">
      <w:pPr>
        <w:pStyle w:val="BodyText"/>
        <w:widowControl w:val="0"/>
        <w:spacing w:after="160"/>
        <w:ind w:firstLine="567"/>
        <w:jc w:val="right"/>
        <w:rPr>
          <w:rFonts w:ascii="GHEA Grapalat" w:hAnsi="GHEA Grapalat"/>
          <w:i/>
        </w:rPr>
      </w:pPr>
    </w:p>
    <w:p w:rsidR="00831CD9" w:rsidRPr="00E27564" w:rsidRDefault="00831CD9" w:rsidP="00831CD9">
      <w:pPr>
        <w:pStyle w:val="BodyText"/>
        <w:widowControl w:val="0"/>
        <w:spacing w:after="0"/>
        <w:ind w:firstLine="567"/>
        <w:contextualSpacing/>
        <w:jc w:val="right"/>
        <w:rPr>
          <w:rFonts w:ascii="GHEA Grapalat" w:hAnsi="GHEA Grapalat"/>
        </w:rPr>
      </w:pPr>
      <w:r w:rsidRPr="00E27564">
        <w:rPr>
          <w:rFonts w:ascii="GHEA Grapalat" w:hAnsi="GHEA Grapalat"/>
        </w:rPr>
        <w:t>Утверждено</w:t>
      </w:r>
    </w:p>
    <w:p w:rsidR="00831CD9" w:rsidRPr="00E27564" w:rsidRDefault="00831CD9" w:rsidP="00831CD9">
      <w:pPr>
        <w:pStyle w:val="BodyText"/>
        <w:widowControl w:val="0"/>
        <w:spacing w:after="0"/>
        <w:ind w:firstLine="567"/>
        <w:contextualSpacing/>
        <w:jc w:val="right"/>
        <w:rPr>
          <w:rFonts w:ascii="GHEA Grapalat" w:hAnsi="GHEA Grapalat"/>
        </w:rPr>
      </w:pPr>
      <w:r w:rsidRPr="00E27564">
        <w:rPr>
          <w:rFonts w:ascii="GHEA Grapalat" w:hAnsi="GHEA Grapalat"/>
        </w:rPr>
        <w:t>Решением Оценочной комиссии запроса котировок</w:t>
      </w:r>
      <w:r w:rsidRPr="00E27564">
        <w:rPr>
          <w:rFonts w:ascii="GHEA Grapalat" w:hAnsi="GHEA Grapalat"/>
        </w:rPr>
        <w:br/>
        <w:t xml:space="preserve">под кодом </w:t>
      </w:r>
      <w:r w:rsidR="00EC56D9">
        <w:rPr>
          <w:rFonts w:ascii="GHEA Grapalat" w:hAnsi="GHEA Grapalat"/>
        </w:rPr>
        <w:t>EET-GHTsDzB-26/08</w:t>
      </w:r>
      <w:r w:rsidRPr="00E27564">
        <w:rPr>
          <w:rFonts w:ascii="GHEA Grapalat" w:hAnsi="GHEA Grapalat"/>
        </w:rPr>
        <w:br/>
        <w:t xml:space="preserve">№ </w:t>
      </w:r>
      <w:r>
        <w:rPr>
          <w:rFonts w:ascii="GHEA Grapalat" w:hAnsi="GHEA Grapalat"/>
          <w:lang w:val="en-US"/>
        </w:rPr>
        <w:t>2</w:t>
      </w:r>
      <w:r w:rsidRPr="00E27564">
        <w:rPr>
          <w:rFonts w:ascii="GHEA Grapalat" w:hAnsi="GHEA Grapalat"/>
        </w:rPr>
        <w:t xml:space="preserve"> от </w:t>
      </w:r>
      <w:r>
        <w:rPr>
          <w:rFonts w:ascii="GHEA Grapalat" w:hAnsi="GHEA Grapalat"/>
          <w:lang w:val="en-US"/>
        </w:rPr>
        <w:t>12.</w:t>
      </w:r>
      <w:r w:rsidR="00EC56D9">
        <w:rPr>
          <w:rFonts w:ascii="GHEA Grapalat" w:hAnsi="GHEA Grapalat"/>
          <w:lang w:val="en-US"/>
        </w:rPr>
        <w:t>01</w:t>
      </w:r>
      <w:r>
        <w:rPr>
          <w:rFonts w:ascii="GHEA Grapalat" w:hAnsi="GHEA Grapalat"/>
          <w:lang w:val="en-US"/>
        </w:rPr>
        <w:t>.</w:t>
      </w:r>
      <w:r w:rsidRPr="00F026D1">
        <w:rPr>
          <w:rFonts w:ascii="GHEA Grapalat" w:hAnsi="GHEA Grapalat"/>
        </w:rPr>
        <w:t xml:space="preserve"> </w:t>
      </w:r>
      <w:r>
        <w:rPr>
          <w:rFonts w:ascii="GHEA Grapalat" w:hAnsi="GHEA Grapalat"/>
        </w:rPr>
        <w:t>202</w:t>
      </w:r>
      <w:r w:rsidR="00EC56D9">
        <w:rPr>
          <w:rFonts w:ascii="GHEA Grapalat" w:hAnsi="GHEA Grapalat"/>
          <w:lang w:val="en-US"/>
        </w:rPr>
        <w:t>6</w:t>
      </w:r>
      <w:r>
        <w:rPr>
          <w:rFonts w:ascii="GHEA Grapalat" w:hAnsi="GHEA Grapalat"/>
        </w:rPr>
        <w:t xml:space="preserve"> г</w:t>
      </w:r>
      <w:r w:rsidRPr="00E27564">
        <w:rPr>
          <w:rFonts w:ascii="GHEA Grapalat" w:hAnsi="GHEA Grapalat"/>
        </w:rPr>
        <w:t>.</w:t>
      </w:r>
    </w:p>
    <w:p w:rsidR="00831CD9" w:rsidRPr="00E27564" w:rsidRDefault="00831CD9" w:rsidP="00831CD9">
      <w:pPr>
        <w:pStyle w:val="BodyText"/>
        <w:widowControl w:val="0"/>
        <w:spacing w:after="0"/>
        <w:ind w:right="-7" w:firstLine="567"/>
        <w:contextualSpacing/>
        <w:jc w:val="center"/>
        <w:rPr>
          <w:rFonts w:ascii="GHEA Grapalat" w:hAnsi="GHEA Grapalat"/>
        </w:rPr>
      </w:pPr>
    </w:p>
    <w:p w:rsidR="00831CD9" w:rsidRPr="003A1EBB" w:rsidRDefault="00831CD9" w:rsidP="00831CD9">
      <w:pPr>
        <w:pStyle w:val="BodyText"/>
        <w:widowControl w:val="0"/>
        <w:spacing w:after="160"/>
        <w:ind w:right="-7" w:firstLine="567"/>
        <w:jc w:val="center"/>
        <w:rPr>
          <w:rFonts w:ascii="GHEA Grapalat" w:hAnsi="GHEA Grapalat"/>
        </w:rPr>
      </w:pPr>
    </w:p>
    <w:p w:rsidR="00831CD9" w:rsidRPr="003A1EBB" w:rsidRDefault="00831CD9" w:rsidP="00831CD9">
      <w:pPr>
        <w:pStyle w:val="BodyText"/>
        <w:widowControl w:val="0"/>
        <w:spacing w:after="160"/>
        <w:ind w:right="-7" w:firstLine="567"/>
        <w:jc w:val="center"/>
        <w:rPr>
          <w:rFonts w:ascii="GHEA Grapalat" w:hAnsi="GHEA Grapalat"/>
        </w:rPr>
      </w:pPr>
    </w:p>
    <w:p w:rsidR="00831CD9" w:rsidRDefault="00831CD9" w:rsidP="00831CD9">
      <w:pPr>
        <w:pStyle w:val="BodyText"/>
        <w:widowControl w:val="0"/>
        <w:spacing w:after="160"/>
        <w:ind w:right="-7" w:firstLine="567"/>
        <w:jc w:val="center"/>
        <w:rPr>
          <w:rFonts w:ascii="GHEA Grapalat" w:hAnsi="GHEA Grapalat"/>
          <w:i/>
        </w:rPr>
      </w:pPr>
    </w:p>
    <w:p w:rsidR="00831CD9" w:rsidRDefault="00831CD9" w:rsidP="00831CD9">
      <w:pPr>
        <w:pStyle w:val="BodyText"/>
        <w:widowControl w:val="0"/>
        <w:spacing w:after="160"/>
        <w:ind w:right="-7" w:firstLine="567"/>
        <w:jc w:val="center"/>
        <w:rPr>
          <w:rFonts w:ascii="GHEA Grapalat" w:hAnsi="GHEA Grapalat"/>
          <w:i/>
        </w:rPr>
      </w:pPr>
    </w:p>
    <w:p w:rsidR="00831CD9" w:rsidRDefault="00831CD9" w:rsidP="00831CD9">
      <w:pPr>
        <w:pStyle w:val="BodyText"/>
        <w:widowControl w:val="0"/>
        <w:spacing w:after="160"/>
        <w:ind w:right="-7" w:firstLine="567"/>
        <w:jc w:val="center"/>
        <w:rPr>
          <w:rFonts w:ascii="GHEA Grapalat" w:hAnsi="GHEA Grapalat"/>
          <w:i/>
        </w:rPr>
      </w:pPr>
    </w:p>
    <w:p w:rsidR="00831CD9" w:rsidRDefault="00831CD9" w:rsidP="00831CD9">
      <w:pPr>
        <w:pStyle w:val="BodyText"/>
        <w:widowControl w:val="0"/>
        <w:spacing w:after="160"/>
        <w:ind w:right="-7" w:firstLine="567"/>
        <w:jc w:val="center"/>
        <w:rPr>
          <w:rFonts w:ascii="GHEA Grapalat" w:hAnsi="GHEA Grapalat"/>
          <w:i/>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831CD9" w:rsidRPr="00E27564" w:rsidRDefault="00831CD9" w:rsidP="00831CD9">
      <w:pPr>
        <w:pStyle w:val="BodyText"/>
        <w:widowControl w:val="0"/>
        <w:spacing w:after="0"/>
        <w:ind w:right="-7" w:firstLine="567"/>
        <w:contextualSpacing/>
        <w:jc w:val="center"/>
        <w:rPr>
          <w:rFonts w:ascii="GHEA Grapalat" w:hAnsi="GHEA Grapalat"/>
          <w:b/>
        </w:rPr>
      </w:pPr>
      <w:r>
        <w:rPr>
          <w:rFonts w:ascii="GHEA Grapalat" w:hAnsi="GHEA Grapalat"/>
          <w:b/>
        </w:rPr>
        <w:t>ЗАО</w:t>
      </w:r>
      <w:r w:rsidRPr="00E27564">
        <w:rPr>
          <w:rFonts w:ascii="GHEA Grapalat" w:hAnsi="GHEA Grapalat"/>
          <w:b/>
        </w:rPr>
        <w:t xml:space="preserve"> </w:t>
      </w:r>
      <w:r>
        <w:rPr>
          <w:rFonts w:ascii="GHEA Grapalat" w:hAnsi="GHEA Grapalat"/>
          <w:b/>
        </w:rPr>
        <w:t>ЭЛЕКТРАТРАНСПОРТ ЕРЕВАНА</w:t>
      </w:r>
    </w:p>
    <w:p w:rsidR="00831CD9" w:rsidRPr="00E27564" w:rsidRDefault="00831CD9" w:rsidP="00831CD9">
      <w:pPr>
        <w:pStyle w:val="BodyText"/>
        <w:widowControl w:val="0"/>
        <w:spacing w:after="0"/>
        <w:ind w:right="-7" w:firstLine="567"/>
        <w:contextualSpacing/>
        <w:jc w:val="center"/>
        <w:rPr>
          <w:rFonts w:ascii="GHEA Grapalat" w:hAnsi="GHEA Grapalat"/>
        </w:rPr>
      </w:pPr>
    </w:p>
    <w:p w:rsidR="00831CD9" w:rsidRPr="00E27564" w:rsidRDefault="00831CD9" w:rsidP="00831CD9">
      <w:pPr>
        <w:pStyle w:val="BodyText"/>
        <w:widowControl w:val="0"/>
        <w:spacing w:after="0"/>
        <w:ind w:right="-7" w:firstLine="567"/>
        <w:contextualSpacing/>
        <w:jc w:val="center"/>
        <w:rPr>
          <w:rFonts w:ascii="GHEA Grapalat" w:hAnsi="GHEA Grapalat"/>
        </w:rPr>
      </w:pPr>
    </w:p>
    <w:p w:rsidR="00831CD9" w:rsidRPr="00E27564" w:rsidRDefault="00831CD9" w:rsidP="00831CD9">
      <w:pPr>
        <w:pStyle w:val="BodyText"/>
        <w:widowControl w:val="0"/>
        <w:spacing w:after="0"/>
        <w:ind w:right="-7" w:firstLine="567"/>
        <w:contextualSpacing/>
        <w:jc w:val="center"/>
        <w:rPr>
          <w:rFonts w:ascii="GHEA Grapalat" w:hAnsi="GHEA Grapalat"/>
        </w:rPr>
      </w:pPr>
    </w:p>
    <w:p w:rsidR="00831CD9" w:rsidRPr="00E27564" w:rsidRDefault="00831CD9" w:rsidP="00831CD9">
      <w:pPr>
        <w:pStyle w:val="BodyText"/>
        <w:widowControl w:val="0"/>
        <w:spacing w:after="0"/>
        <w:ind w:right="-7" w:firstLine="567"/>
        <w:contextualSpacing/>
        <w:jc w:val="center"/>
        <w:rPr>
          <w:rFonts w:ascii="GHEA Grapalat" w:hAnsi="GHEA Grapalat"/>
        </w:rPr>
      </w:pPr>
    </w:p>
    <w:p w:rsidR="00831CD9" w:rsidRPr="00E27564" w:rsidRDefault="00831CD9" w:rsidP="00831CD9">
      <w:pPr>
        <w:pStyle w:val="BodyText"/>
        <w:widowControl w:val="0"/>
        <w:spacing w:after="0"/>
        <w:ind w:right="-7" w:firstLine="567"/>
        <w:contextualSpacing/>
        <w:jc w:val="center"/>
        <w:rPr>
          <w:rFonts w:ascii="GHEA Grapalat" w:hAnsi="GHEA Grapalat"/>
        </w:rPr>
      </w:pPr>
    </w:p>
    <w:p w:rsidR="00831CD9" w:rsidRPr="00E27564" w:rsidRDefault="00831CD9" w:rsidP="00831CD9">
      <w:pPr>
        <w:pStyle w:val="BodyText"/>
        <w:widowControl w:val="0"/>
        <w:spacing w:after="0"/>
        <w:ind w:right="-7" w:firstLine="567"/>
        <w:contextualSpacing/>
        <w:jc w:val="center"/>
        <w:rPr>
          <w:rFonts w:ascii="GHEA Grapalat" w:hAnsi="GHEA Grapalat"/>
        </w:rPr>
      </w:pPr>
      <w:r w:rsidRPr="00E27564">
        <w:rPr>
          <w:rFonts w:ascii="GHEA Grapalat" w:hAnsi="GHEA Grapalat"/>
        </w:rPr>
        <w:t>ПРИГЛАШЕНИЕ</w:t>
      </w:r>
    </w:p>
    <w:p w:rsidR="00831CD9" w:rsidRPr="00E27564" w:rsidRDefault="00831CD9" w:rsidP="00831CD9">
      <w:pPr>
        <w:pStyle w:val="BodyText"/>
        <w:widowControl w:val="0"/>
        <w:spacing w:after="0"/>
        <w:ind w:right="-7" w:firstLine="567"/>
        <w:contextualSpacing/>
        <w:jc w:val="center"/>
        <w:rPr>
          <w:rFonts w:ascii="GHEA Grapalat" w:hAnsi="GHEA Grapalat" w:cs="Sylfaen"/>
        </w:rPr>
      </w:pPr>
    </w:p>
    <w:p w:rsidR="00831CD9" w:rsidRPr="00E27564" w:rsidRDefault="00831CD9" w:rsidP="00831CD9">
      <w:pPr>
        <w:pStyle w:val="BodyText"/>
        <w:widowControl w:val="0"/>
        <w:spacing w:after="0"/>
        <w:ind w:right="-7" w:firstLine="567"/>
        <w:contextualSpacing/>
        <w:jc w:val="center"/>
        <w:rPr>
          <w:rFonts w:ascii="GHEA Grapalat" w:hAnsi="GHEA Grapalat" w:cs="Sylfaen"/>
        </w:rPr>
      </w:pPr>
    </w:p>
    <w:p w:rsidR="00EC56D9" w:rsidRPr="00E27564" w:rsidRDefault="00EC56D9" w:rsidP="00EC56D9">
      <w:pPr>
        <w:pStyle w:val="BodyText"/>
        <w:widowControl w:val="0"/>
        <w:spacing w:after="0"/>
        <w:ind w:right="-7" w:firstLine="567"/>
        <w:contextualSpacing/>
        <w:jc w:val="center"/>
        <w:rPr>
          <w:rFonts w:ascii="GHEA Grapalat" w:hAnsi="GHEA Grapalat" w:cs="Sylfaen"/>
        </w:rPr>
      </w:pPr>
    </w:p>
    <w:p w:rsidR="00EC56D9" w:rsidRPr="00E27564" w:rsidRDefault="00EC56D9" w:rsidP="00EC56D9">
      <w:pPr>
        <w:pStyle w:val="BodyText"/>
        <w:widowControl w:val="0"/>
        <w:spacing w:after="0"/>
        <w:ind w:right="-7" w:firstLine="567"/>
        <w:contextualSpacing/>
        <w:jc w:val="center"/>
        <w:rPr>
          <w:rFonts w:ascii="GHEA Grapalat" w:hAnsi="GHEA Grapalat"/>
        </w:rPr>
      </w:pPr>
      <w:r w:rsidRPr="00E27564">
        <w:rPr>
          <w:rFonts w:ascii="GHEA Grapalat" w:hAnsi="GHEA Grapalat"/>
        </w:rPr>
        <w:t xml:space="preserve">НА ЗАПРОС КОТИРОВОК, ОБЪЯВЛЕННЫЙ С ЦЕЛЬЮ ПРИОБРЕТЕНИЯ </w:t>
      </w:r>
      <w:r>
        <w:rPr>
          <w:rFonts w:ascii="GHEA Grapalat" w:hAnsi="GHEA Grapalat"/>
        </w:rPr>
        <w:t>ОКАЗАНИЕ УСЛУГ УСТАНОВКА ТРОЛЛЕЙБУСНОГО СТЕКЛА</w:t>
      </w:r>
      <w:r w:rsidRPr="00E27564">
        <w:rPr>
          <w:rFonts w:ascii="GHEA Grapalat" w:hAnsi="GHEA Grapalat"/>
        </w:rPr>
        <w:t xml:space="preserve"> ДЛЯ НУЖД </w:t>
      </w:r>
      <w:r>
        <w:rPr>
          <w:rFonts w:ascii="GHEA Grapalat" w:hAnsi="GHEA Grapalat"/>
        </w:rPr>
        <w:t>ЗАО</w:t>
      </w:r>
      <w:r w:rsidRPr="00E27564">
        <w:rPr>
          <w:rFonts w:ascii="GHEA Grapalat" w:hAnsi="GHEA Grapalat"/>
        </w:rPr>
        <w:t xml:space="preserve"> </w:t>
      </w:r>
      <w:r>
        <w:rPr>
          <w:rFonts w:ascii="GHEA Grapalat" w:hAnsi="GHEA Grapalat"/>
        </w:rPr>
        <w:t>''ЭЛЕКТРАТРАНСПОРТ ЕРЕВАНА''</w:t>
      </w:r>
    </w:p>
    <w:p w:rsidR="00CE0D95" w:rsidRPr="009044F1" w:rsidRDefault="00EC56D9" w:rsidP="00EC56D9">
      <w:pPr>
        <w:pStyle w:val="BodyText"/>
        <w:widowControl w:val="0"/>
        <w:spacing w:after="160"/>
        <w:ind w:right="-7" w:firstLine="567"/>
        <w:jc w:val="center"/>
        <w:rPr>
          <w:rFonts w:ascii="GHEA Grapalat" w:hAnsi="GHEA Grapalat"/>
        </w:rPr>
      </w:pPr>
      <w:r w:rsidRPr="00E27564">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831CD9" w:rsidRPr="00E27564" w:rsidRDefault="00831CD9" w:rsidP="00831CD9">
      <w:pPr>
        <w:widowControl w:val="0"/>
        <w:jc w:val="center"/>
        <w:rPr>
          <w:rFonts w:ascii="GHEA Grapalat" w:hAnsi="GHEA Grapalat"/>
          <w:b/>
        </w:rPr>
      </w:pPr>
      <w:r w:rsidRPr="00E27564">
        <w:rPr>
          <w:rFonts w:ascii="GHEA Grapalat" w:hAnsi="GHEA Grapalat"/>
          <w:b/>
        </w:rPr>
        <w:lastRenderedPageBreak/>
        <w:t>СОДЕРЖАНИЕ</w:t>
      </w:r>
    </w:p>
    <w:p w:rsidR="00EC56D9" w:rsidRPr="00E27564" w:rsidRDefault="00831CD9" w:rsidP="00EC56D9">
      <w:pPr>
        <w:widowControl w:val="0"/>
        <w:jc w:val="center"/>
        <w:rPr>
          <w:rFonts w:ascii="GHEA Grapalat" w:hAnsi="GHEA Grapalat" w:cs="Sylfaen"/>
          <w:b/>
        </w:rPr>
      </w:pPr>
      <w:proofErr w:type="gramStart"/>
      <w:r w:rsidRPr="003C3E54">
        <w:rPr>
          <w:rFonts w:ascii="GHEA Grapalat" w:hAnsi="GHEA Grapalat"/>
          <w:b/>
          <w:lang w:val="en-US"/>
        </w:rPr>
        <w:t>УСЛУГ</w:t>
      </w:r>
      <w:r>
        <w:rPr>
          <w:rFonts w:ascii="GHEA Grapalat" w:hAnsi="GHEA Grapalat"/>
          <w:b/>
          <w:lang w:val="en-US"/>
        </w:rPr>
        <w:t xml:space="preserve">И  </w:t>
      </w:r>
      <w:r w:rsidR="00EC56D9">
        <w:rPr>
          <w:rFonts w:ascii="GHEA Grapalat" w:hAnsi="GHEA Grapalat"/>
          <w:b/>
        </w:rPr>
        <w:t>УСТАНОВК</w:t>
      </w:r>
      <w:r w:rsidR="00EC56D9">
        <w:rPr>
          <w:rFonts w:ascii="GHEA Grapalat" w:hAnsi="GHEA Grapalat"/>
          <w:b/>
          <w:lang w:val="en-US"/>
        </w:rPr>
        <w:t>и</w:t>
      </w:r>
      <w:proofErr w:type="gramEnd"/>
      <w:r w:rsidR="00EC56D9">
        <w:rPr>
          <w:rFonts w:ascii="GHEA Grapalat" w:hAnsi="GHEA Grapalat"/>
          <w:b/>
        </w:rPr>
        <w:t xml:space="preserve"> ТРОЛЛЕЙБУСНОГО СТЕКЛА</w:t>
      </w:r>
    </w:p>
    <w:p w:rsidR="00831CD9" w:rsidRDefault="00831CD9" w:rsidP="00831CD9">
      <w:pPr>
        <w:pStyle w:val="BodyText"/>
        <w:widowControl w:val="0"/>
        <w:spacing w:after="0"/>
        <w:ind w:right="-7" w:firstLine="567"/>
        <w:contextualSpacing/>
        <w:jc w:val="center"/>
        <w:rPr>
          <w:rFonts w:ascii="GHEA Grapalat" w:hAnsi="GHEA Grapalat"/>
          <w:b/>
        </w:rPr>
      </w:pPr>
      <w:r w:rsidRPr="00E27564">
        <w:rPr>
          <w:rFonts w:ascii="GHEA Grapalat" w:hAnsi="GHEA Grapalat"/>
          <w:b/>
        </w:rPr>
        <w:t xml:space="preserve">ДЛЯ НУЖД </w:t>
      </w:r>
      <w:r>
        <w:rPr>
          <w:rFonts w:ascii="GHEA Grapalat" w:hAnsi="GHEA Grapalat"/>
          <w:b/>
        </w:rPr>
        <w:t>ЗАО</w:t>
      </w:r>
      <w:r w:rsidRPr="00E27564">
        <w:rPr>
          <w:rFonts w:ascii="GHEA Grapalat" w:hAnsi="GHEA Grapalat"/>
          <w:b/>
        </w:rPr>
        <w:t xml:space="preserve"> </w:t>
      </w:r>
      <w:r>
        <w:rPr>
          <w:rFonts w:ascii="GHEA Grapalat" w:hAnsi="GHEA Grapalat"/>
          <w:b/>
        </w:rPr>
        <w:t>ЭЛЕКТРАТРАНСПОРТ ЕРЕВАНА</w:t>
      </w:r>
    </w:p>
    <w:p w:rsidR="00831CD9" w:rsidRDefault="00EC56D9" w:rsidP="00B46D58">
      <w:pPr>
        <w:widowControl w:val="0"/>
        <w:spacing w:after="160"/>
        <w:ind w:firstLine="567"/>
        <w:jc w:val="center"/>
        <w:rPr>
          <w:rFonts w:ascii="GHEA Grapalat" w:hAnsi="GHEA Grapalat"/>
        </w:rPr>
      </w:pPr>
      <w:r w:rsidRPr="00E27564">
        <w:rPr>
          <w:rFonts w:ascii="GHEA Grapalat" w:hAnsi="GHEA Grapalat"/>
          <w:b/>
        </w:rPr>
        <w:t>ПРИГЛАШЕНИЯ НА ЗАПРОС КОТИРОВОК</w:t>
      </w:r>
    </w:p>
    <w:p w:rsidR="00EC56D9" w:rsidRPr="003A1EBB" w:rsidRDefault="00EC56D9"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831CD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831CD9"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31CD9" w:rsidRDefault="00831CD9" w:rsidP="00B46D58">
      <w:pPr>
        <w:widowControl w:val="0"/>
        <w:spacing w:after="160"/>
        <w:jc w:val="center"/>
        <w:rPr>
          <w:rFonts w:ascii="GHEA Grapalat" w:hAnsi="GHEA Grapalat"/>
          <w:b/>
        </w:rPr>
      </w:pPr>
    </w:p>
    <w:p w:rsidR="00831CD9" w:rsidRDefault="00831CD9" w:rsidP="00B46D58">
      <w:pPr>
        <w:widowControl w:val="0"/>
        <w:spacing w:after="160"/>
        <w:jc w:val="center"/>
        <w:rPr>
          <w:rFonts w:ascii="GHEA Grapalat" w:hAnsi="GHEA Grapalat"/>
          <w:b/>
        </w:rPr>
      </w:pPr>
    </w:p>
    <w:p w:rsidR="00831CD9" w:rsidRDefault="00831CD9" w:rsidP="00B46D58">
      <w:pPr>
        <w:widowControl w:val="0"/>
        <w:spacing w:after="160"/>
        <w:jc w:val="center"/>
        <w:rPr>
          <w:rFonts w:ascii="GHEA Grapalat" w:hAnsi="GHEA Grapalat"/>
          <w:b/>
        </w:rPr>
      </w:pPr>
    </w:p>
    <w:p w:rsidR="00831CD9" w:rsidRDefault="00831CD9" w:rsidP="00B46D58">
      <w:pPr>
        <w:widowControl w:val="0"/>
        <w:spacing w:after="160"/>
        <w:jc w:val="center"/>
        <w:rPr>
          <w:rFonts w:ascii="GHEA Grapalat" w:hAnsi="GHEA Grapalat"/>
          <w:b/>
        </w:rPr>
      </w:pPr>
    </w:p>
    <w:p w:rsidR="00831CD9" w:rsidRDefault="00831CD9"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31CD9">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C56D9">
        <w:rPr>
          <w:rFonts w:ascii="GHEA Grapalat" w:hAnsi="GHEA Grapalat"/>
          <w:spacing w:val="-6"/>
        </w:rPr>
        <w:t>EET-GHTsDzB-26/08</w:t>
      </w:r>
      <w:r w:rsidR="00EC56D9">
        <w:rPr>
          <w:rFonts w:ascii="GHEA Grapalat" w:hAnsi="GHEA Grapalat"/>
          <w:spacing w:val="-6"/>
          <w:lang w:val="en-US"/>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31CD9" w:rsidRPr="00944B2C" w:rsidRDefault="00831CD9" w:rsidP="00831CD9">
      <w:pPr>
        <w:widowControl w:val="0"/>
        <w:jc w:val="center"/>
        <w:rPr>
          <w:rFonts w:ascii="GHEA Grapalat" w:hAnsi="GHEA Grapalat"/>
        </w:rPr>
      </w:pPr>
      <w:r w:rsidRPr="00E27564">
        <w:rPr>
          <w:rFonts w:ascii="GHEA Grapalat" w:hAnsi="GHEA Grapalat"/>
        </w:rPr>
        <w:t>Адрес электронной почты секретаря оценочной комиссии</w:t>
      </w:r>
      <w:r w:rsidRPr="00E27564">
        <w:rPr>
          <w:rFonts w:ascii="GHEA Grapalat" w:hAnsi="GHEA Grapalat"/>
          <w:i/>
        </w:rPr>
        <w:t xml:space="preserve"> </w:t>
      </w:r>
      <w:r w:rsidRPr="00944B2C">
        <w:rPr>
          <w:rFonts w:ascii="GHEA Grapalat" w:hAnsi="GHEA Grapalat"/>
          <w:color w:val="2F5496"/>
          <w:u w:val="single"/>
          <w:lang w:val="af-ZA"/>
        </w:rPr>
        <w:t>el.trans.gnum@mail.ru</w:t>
      </w:r>
    </w:p>
    <w:p w:rsidR="00096865" w:rsidRPr="009044F1" w:rsidRDefault="00831CD9" w:rsidP="00831CD9">
      <w:pPr>
        <w:widowControl w:val="0"/>
        <w:spacing w:after="160"/>
        <w:jc w:val="center"/>
        <w:rPr>
          <w:rFonts w:ascii="GHEA Grapalat" w:hAnsi="GHEA Grapalat"/>
        </w:rPr>
      </w:pPr>
      <w:r w:rsidRPr="009044F1">
        <w:rPr>
          <w:rFonts w:ascii="GHEA Grapalat" w:hAnsi="GHEA Grapalat"/>
        </w:rPr>
        <w:br w:type="page"/>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831CD9" w:rsidRPr="009044F1" w:rsidRDefault="00831CD9" w:rsidP="00831CD9">
      <w:pPr>
        <w:widowControl w:val="0"/>
        <w:spacing w:after="160"/>
        <w:jc w:val="center"/>
        <w:rPr>
          <w:rFonts w:ascii="GHEA Grapalat" w:hAnsi="GHEA Grapalat"/>
        </w:rPr>
      </w:pPr>
      <w:r w:rsidRPr="009044F1">
        <w:rPr>
          <w:rFonts w:ascii="GHEA Grapalat" w:hAnsi="GHEA Grapalat"/>
        </w:rPr>
        <w:t>ЧАСТЬ I</w:t>
      </w:r>
    </w:p>
    <w:p w:rsidR="00831CD9" w:rsidRPr="009044F1" w:rsidRDefault="00831CD9" w:rsidP="00831CD9">
      <w:pPr>
        <w:pStyle w:val="Heading3"/>
        <w:keepNext w:val="0"/>
        <w:widowControl w:val="0"/>
        <w:spacing w:after="160" w:line="240" w:lineRule="auto"/>
        <w:rPr>
          <w:rFonts w:ascii="GHEA Grapalat" w:hAnsi="GHEA Grapalat"/>
          <w:sz w:val="24"/>
          <w:szCs w:val="24"/>
        </w:rPr>
      </w:pPr>
    </w:p>
    <w:p w:rsidR="00831CD9" w:rsidRPr="009044F1" w:rsidRDefault="00831CD9" w:rsidP="00831CD9">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EC56D9" w:rsidRPr="00E27564" w:rsidRDefault="00EC56D9" w:rsidP="00EC56D9">
      <w:pPr>
        <w:pStyle w:val="Heading3"/>
        <w:keepNext w:val="0"/>
        <w:widowControl w:val="0"/>
        <w:tabs>
          <w:tab w:val="left" w:pos="1134"/>
        </w:tabs>
        <w:spacing w:line="240" w:lineRule="auto"/>
        <w:ind w:firstLine="567"/>
        <w:jc w:val="both"/>
        <w:rPr>
          <w:rFonts w:ascii="GHEA Grapalat" w:hAnsi="GHEA Grapalat"/>
          <w:i w:val="0"/>
          <w:sz w:val="24"/>
          <w:szCs w:val="24"/>
        </w:rPr>
      </w:pPr>
      <w:r w:rsidRPr="00E27564">
        <w:rPr>
          <w:rFonts w:ascii="GHEA Grapalat" w:hAnsi="GHEA Grapalat"/>
          <w:i w:val="0"/>
          <w:sz w:val="24"/>
          <w:szCs w:val="24"/>
        </w:rPr>
        <w:t>1.1.</w:t>
      </w:r>
      <w:r w:rsidRPr="00E27564">
        <w:rPr>
          <w:rFonts w:ascii="GHEA Grapalat" w:hAnsi="GHEA Grapalat"/>
          <w:i w:val="0"/>
          <w:sz w:val="24"/>
          <w:szCs w:val="24"/>
        </w:rPr>
        <w:tab/>
        <w:t xml:space="preserve">Предметом закупки является приобретение </w:t>
      </w:r>
      <w:r>
        <w:rPr>
          <w:rFonts w:ascii="GHEA Grapalat" w:hAnsi="GHEA Grapalat"/>
          <w:b/>
          <w:i w:val="0"/>
          <w:sz w:val="24"/>
          <w:szCs w:val="24"/>
        </w:rPr>
        <w:t>Оказание услуг</w:t>
      </w:r>
      <w:r>
        <w:rPr>
          <w:rFonts w:ascii="GHEA Grapalat" w:hAnsi="GHEA Grapalat"/>
          <w:b/>
          <w:i w:val="0"/>
          <w:sz w:val="24"/>
          <w:szCs w:val="24"/>
          <w:lang w:val="en-US"/>
        </w:rPr>
        <w:t>и</w:t>
      </w:r>
      <w:r>
        <w:rPr>
          <w:rFonts w:ascii="GHEA Grapalat" w:hAnsi="GHEA Grapalat"/>
          <w:b/>
          <w:i w:val="0"/>
          <w:sz w:val="24"/>
          <w:szCs w:val="24"/>
        </w:rPr>
        <w:t xml:space="preserve"> установк</w:t>
      </w:r>
      <w:r>
        <w:rPr>
          <w:rFonts w:ascii="GHEA Grapalat" w:hAnsi="GHEA Grapalat"/>
          <w:b/>
          <w:i w:val="0"/>
          <w:sz w:val="24"/>
          <w:szCs w:val="24"/>
          <w:lang w:val="en-US"/>
        </w:rPr>
        <w:t>и</w:t>
      </w:r>
      <w:r>
        <w:rPr>
          <w:rFonts w:ascii="GHEA Grapalat" w:hAnsi="GHEA Grapalat"/>
          <w:b/>
          <w:i w:val="0"/>
          <w:sz w:val="24"/>
          <w:szCs w:val="24"/>
        </w:rPr>
        <w:t xml:space="preserve"> троллейбусного стекла</w:t>
      </w:r>
      <w:r w:rsidRPr="00E27564">
        <w:rPr>
          <w:rFonts w:ascii="GHEA Grapalat" w:hAnsi="GHEA Grapalat"/>
          <w:i w:val="0"/>
          <w:sz w:val="24"/>
          <w:szCs w:val="24"/>
        </w:rPr>
        <w:t xml:space="preserve"> (далее — также услуга) для нужд </w:t>
      </w:r>
      <w:r>
        <w:rPr>
          <w:rFonts w:ascii="GHEA Grapalat" w:hAnsi="GHEA Grapalat"/>
          <w:b/>
          <w:i w:val="0"/>
          <w:sz w:val="24"/>
          <w:szCs w:val="24"/>
        </w:rPr>
        <w:t>ЗАО</w:t>
      </w:r>
      <w:r w:rsidRPr="00E27564">
        <w:rPr>
          <w:rFonts w:ascii="GHEA Grapalat" w:hAnsi="GHEA Grapalat"/>
          <w:b/>
          <w:i w:val="0"/>
          <w:sz w:val="24"/>
          <w:szCs w:val="24"/>
        </w:rPr>
        <w:t xml:space="preserve"> </w:t>
      </w:r>
      <w:r>
        <w:rPr>
          <w:rFonts w:ascii="GHEA Grapalat" w:hAnsi="GHEA Grapalat"/>
          <w:b/>
          <w:i w:val="0"/>
          <w:sz w:val="24"/>
          <w:szCs w:val="24"/>
        </w:rPr>
        <w:t>''ЭЛЕКТРАТРАНСПОРТ ЕРЕВАНА''</w:t>
      </w:r>
      <w:r w:rsidRPr="00E27564">
        <w:rPr>
          <w:rFonts w:ascii="GHEA Grapalat" w:hAnsi="GHEA Grapalat"/>
          <w:b/>
          <w:bCs/>
          <w:i w:val="0"/>
          <w:sz w:val="24"/>
          <w:szCs w:val="24"/>
        </w:rPr>
        <w:t xml:space="preserve">, </w:t>
      </w:r>
      <w:r w:rsidRPr="00E27564">
        <w:rPr>
          <w:rFonts w:ascii="GHEA Grapalat" w:hAnsi="GHEA Grapalat"/>
          <w:i w:val="0"/>
          <w:sz w:val="24"/>
          <w:szCs w:val="24"/>
        </w:rPr>
        <w:t xml:space="preserve">которые сгруппированы в лоты </w:t>
      </w:r>
      <w:r>
        <w:rPr>
          <w:rFonts w:ascii="GHEA Grapalat" w:hAnsi="GHEA Grapalat"/>
          <w:i w:val="0"/>
          <w:sz w:val="24"/>
          <w:szCs w:val="24"/>
        </w:rPr>
        <w:t>«</w:t>
      </w:r>
      <w:r w:rsidRPr="00E27564">
        <w:rPr>
          <w:rFonts w:ascii="GHEA Grapalat" w:hAnsi="GHEA Grapalat"/>
          <w:i w:val="0"/>
          <w:sz w:val="24"/>
          <w:szCs w:val="24"/>
          <w:lang w:val="hy-AM"/>
        </w:rPr>
        <w:t>1</w:t>
      </w:r>
      <w:r>
        <w:rPr>
          <w:rFonts w:ascii="GHEA Grapalat" w:hAnsi="GHEA Grapalat"/>
          <w:i w:val="0"/>
          <w:sz w:val="24"/>
          <w:szCs w:val="24"/>
        </w:rPr>
        <w:t></w:t>
      </w:r>
      <w:r w:rsidRPr="00E27564">
        <w:rPr>
          <w:rFonts w:ascii="GHEA Grapalat" w:hAnsi="GHEA Grapalat"/>
          <w:i w:val="0"/>
          <w:sz w:val="24"/>
          <w:szCs w:val="24"/>
        </w:rPr>
        <w:t>:</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7"/>
        <w:gridCol w:w="1419"/>
        <w:gridCol w:w="6604"/>
      </w:tblGrid>
      <w:tr w:rsidR="00EC56D9" w:rsidRPr="00E27564" w:rsidTr="00EC56D9">
        <w:trPr>
          <w:jc w:val="center"/>
        </w:trPr>
        <w:tc>
          <w:tcPr>
            <w:tcW w:w="2636" w:type="dxa"/>
            <w:gridSpan w:val="2"/>
            <w:tcBorders>
              <w:top w:val="single" w:sz="4" w:space="0" w:color="auto"/>
              <w:left w:val="single" w:sz="4" w:space="0" w:color="auto"/>
              <w:bottom w:val="single" w:sz="4" w:space="0" w:color="auto"/>
              <w:right w:val="single" w:sz="4" w:space="0" w:color="auto"/>
            </w:tcBorders>
            <w:vAlign w:val="center"/>
            <w:hideMark/>
          </w:tcPr>
          <w:p w:rsidR="00EC56D9" w:rsidRPr="00E27564" w:rsidRDefault="00EC56D9" w:rsidP="00EC56D9">
            <w:pPr>
              <w:pStyle w:val="BodyTextIndent2"/>
              <w:widowControl w:val="0"/>
              <w:spacing w:line="240" w:lineRule="auto"/>
              <w:ind w:firstLine="0"/>
              <w:jc w:val="center"/>
              <w:rPr>
                <w:rFonts w:ascii="GHEA Grapalat" w:hAnsi="GHEA Grapalat"/>
                <w:b/>
                <w:bCs/>
                <w:i/>
                <w:iCs/>
                <w:sz w:val="24"/>
                <w:szCs w:val="24"/>
              </w:rPr>
            </w:pPr>
            <w:r w:rsidRPr="00E27564">
              <w:rPr>
                <w:rFonts w:ascii="GHEA Grapalat" w:hAnsi="GHEA Grapalat"/>
                <w:b/>
                <w:i/>
                <w:sz w:val="24"/>
                <w:szCs w:val="24"/>
              </w:rPr>
              <w:t>Лотов</w:t>
            </w:r>
          </w:p>
        </w:tc>
        <w:tc>
          <w:tcPr>
            <w:tcW w:w="6604" w:type="dxa"/>
            <w:vMerge w:val="restart"/>
            <w:tcBorders>
              <w:top w:val="single" w:sz="4" w:space="0" w:color="auto"/>
              <w:left w:val="single" w:sz="4" w:space="0" w:color="auto"/>
              <w:bottom w:val="single" w:sz="4" w:space="0" w:color="auto"/>
              <w:right w:val="single" w:sz="4" w:space="0" w:color="auto"/>
            </w:tcBorders>
            <w:vAlign w:val="center"/>
            <w:hideMark/>
          </w:tcPr>
          <w:p w:rsidR="00EC56D9" w:rsidRPr="00E27564" w:rsidRDefault="00EC56D9" w:rsidP="00EC56D9">
            <w:pPr>
              <w:pStyle w:val="BodyTextIndent2"/>
              <w:widowControl w:val="0"/>
              <w:spacing w:line="240" w:lineRule="auto"/>
              <w:ind w:firstLine="0"/>
              <w:jc w:val="center"/>
              <w:rPr>
                <w:rFonts w:ascii="GHEA Grapalat" w:hAnsi="GHEA Grapalat"/>
                <w:b/>
                <w:bCs/>
                <w:i/>
                <w:iCs/>
                <w:sz w:val="24"/>
                <w:szCs w:val="24"/>
              </w:rPr>
            </w:pPr>
            <w:r w:rsidRPr="00E27564">
              <w:rPr>
                <w:rFonts w:ascii="GHEA Grapalat" w:hAnsi="GHEA Grapalat"/>
                <w:b/>
                <w:i/>
                <w:sz w:val="24"/>
                <w:szCs w:val="24"/>
              </w:rPr>
              <w:t>Наименование лота</w:t>
            </w:r>
          </w:p>
        </w:tc>
      </w:tr>
      <w:tr w:rsidR="00EC56D9" w:rsidRPr="00E27564" w:rsidTr="00EC56D9">
        <w:trPr>
          <w:jc w:val="center"/>
        </w:trPr>
        <w:tc>
          <w:tcPr>
            <w:tcW w:w="1217" w:type="dxa"/>
            <w:tcBorders>
              <w:top w:val="single" w:sz="4" w:space="0" w:color="auto"/>
              <w:left w:val="single" w:sz="4" w:space="0" w:color="auto"/>
              <w:bottom w:val="single" w:sz="4" w:space="0" w:color="auto"/>
              <w:right w:val="single" w:sz="4" w:space="0" w:color="auto"/>
            </w:tcBorders>
            <w:vAlign w:val="center"/>
            <w:hideMark/>
          </w:tcPr>
          <w:p w:rsidR="00EC56D9" w:rsidRPr="00E27564" w:rsidRDefault="00EC56D9" w:rsidP="00EC56D9">
            <w:pPr>
              <w:pStyle w:val="BodyTextIndent2"/>
              <w:widowControl w:val="0"/>
              <w:spacing w:line="240" w:lineRule="auto"/>
              <w:ind w:firstLine="0"/>
              <w:jc w:val="center"/>
              <w:rPr>
                <w:rFonts w:ascii="GHEA Grapalat" w:hAnsi="GHEA Grapalat"/>
                <w:sz w:val="24"/>
                <w:szCs w:val="24"/>
              </w:rPr>
            </w:pPr>
            <w:r w:rsidRPr="00E27564">
              <w:rPr>
                <w:rFonts w:ascii="GHEA Grapalat" w:hAnsi="GHEA Grapalat"/>
                <w:b/>
                <w:i/>
                <w:sz w:val="24"/>
                <w:szCs w:val="24"/>
              </w:rPr>
              <w:t>Номера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C56D9" w:rsidRPr="00E27564" w:rsidRDefault="00EC56D9" w:rsidP="00EC56D9">
            <w:pPr>
              <w:pStyle w:val="BodyTextIndent2"/>
              <w:widowControl w:val="0"/>
              <w:spacing w:line="240" w:lineRule="auto"/>
              <w:ind w:firstLine="0"/>
              <w:jc w:val="center"/>
              <w:rPr>
                <w:rFonts w:ascii="GHEA Grapalat" w:hAnsi="GHEA Grapalat"/>
                <w:b/>
                <w:i/>
                <w:sz w:val="24"/>
                <w:szCs w:val="24"/>
              </w:rPr>
            </w:pPr>
            <w:r w:rsidRPr="00E27564">
              <w:rPr>
                <w:rFonts w:ascii="GHEA Grapalat" w:hAnsi="GHEA Grapalat"/>
                <w:b/>
                <w:i/>
                <w:sz w:val="24"/>
                <w:szCs w:val="24"/>
              </w:rPr>
              <w:t>Цена закупки</w:t>
            </w:r>
          </w:p>
        </w:tc>
        <w:tc>
          <w:tcPr>
            <w:tcW w:w="6604" w:type="dxa"/>
            <w:vMerge/>
            <w:tcBorders>
              <w:top w:val="single" w:sz="4" w:space="0" w:color="auto"/>
              <w:left w:val="single" w:sz="4" w:space="0" w:color="auto"/>
              <w:bottom w:val="single" w:sz="4" w:space="0" w:color="auto"/>
              <w:right w:val="single" w:sz="4" w:space="0" w:color="auto"/>
            </w:tcBorders>
            <w:vAlign w:val="center"/>
            <w:hideMark/>
          </w:tcPr>
          <w:p w:rsidR="00EC56D9" w:rsidRPr="00E27564" w:rsidRDefault="00EC56D9" w:rsidP="00EC56D9">
            <w:pPr>
              <w:rPr>
                <w:rFonts w:ascii="GHEA Grapalat" w:hAnsi="GHEA Grapalat"/>
                <w:b/>
                <w:bCs/>
                <w:i/>
                <w:iCs/>
              </w:rPr>
            </w:pPr>
          </w:p>
        </w:tc>
      </w:tr>
      <w:tr w:rsidR="00EC56D9" w:rsidRPr="00196D47" w:rsidTr="00EC56D9">
        <w:trPr>
          <w:trHeight w:val="811"/>
          <w:jc w:val="center"/>
        </w:trPr>
        <w:tc>
          <w:tcPr>
            <w:tcW w:w="1217" w:type="dxa"/>
            <w:tcBorders>
              <w:top w:val="single" w:sz="4" w:space="0" w:color="auto"/>
              <w:left w:val="single" w:sz="4" w:space="0" w:color="auto"/>
              <w:bottom w:val="single" w:sz="4" w:space="0" w:color="auto"/>
              <w:right w:val="single" w:sz="4" w:space="0" w:color="auto"/>
            </w:tcBorders>
            <w:vAlign w:val="center"/>
            <w:hideMark/>
          </w:tcPr>
          <w:p w:rsidR="00EC56D9" w:rsidRPr="00567479" w:rsidRDefault="00EC56D9" w:rsidP="00EC56D9">
            <w:pPr>
              <w:pStyle w:val="BodyTextIndent2"/>
              <w:spacing w:line="240" w:lineRule="auto"/>
              <w:ind w:firstLine="0"/>
              <w:jc w:val="center"/>
              <w:rPr>
                <w:rFonts w:ascii="GHEA Grapalat" w:hAnsi="GHEA Grapalat"/>
                <w:color w:val="000000"/>
              </w:rPr>
            </w:pPr>
            <w:r w:rsidRPr="00567479">
              <w:rPr>
                <w:rFonts w:ascii="GHEA Grapalat" w:hAnsi="GHEA Grapalat"/>
                <w:color w:val="000000"/>
              </w:rPr>
              <w:t>1</w:t>
            </w:r>
          </w:p>
        </w:tc>
        <w:tc>
          <w:tcPr>
            <w:tcW w:w="1419" w:type="dxa"/>
            <w:shd w:val="clear" w:color="auto" w:fill="auto"/>
            <w:vAlign w:val="center"/>
          </w:tcPr>
          <w:p w:rsidR="00EC56D9" w:rsidRPr="000A79B7" w:rsidRDefault="00EC56D9" w:rsidP="00EC56D9">
            <w:pPr>
              <w:pStyle w:val="BodyTextIndent2"/>
              <w:spacing w:line="240" w:lineRule="auto"/>
              <w:ind w:firstLine="0"/>
              <w:jc w:val="center"/>
              <w:rPr>
                <w:rFonts w:ascii="GHEA Grapalat" w:hAnsi="GHEA Grapalat"/>
                <w:color w:val="000000"/>
                <w:lang w:val="hy-AM"/>
              </w:rPr>
            </w:pPr>
            <w:r>
              <w:rPr>
                <w:rFonts w:ascii="GHEA Grapalat" w:hAnsi="GHEA Grapalat"/>
                <w:color w:val="000000"/>
                <w:lang w:val="hy-AM"/>
              </w:rPr>
              <w:t>4</w:t>
            </w:r>
            <w:r>
              <w:rPr>
                <w:rFonts w:ascii="GHEA Grapalat" w:hAnsi="GHEA Grapalat"/>
                <w:color w:val="000000"/>
                <w:lang w:val="en-US"/>
              </w:rPr>
              <w:t xml:space="preserve"> </w:t>
            </w:r>
            <w:r>
              <w:rPr>
                <w:rFonts w:ascii="GHEA Grapalat" w:hAnsi="GHEA Grapalat"/>
                <w:color w:val="000000"/>
                <w:lang w:val="hy-AM"/>
              </w:rPr>
              <w:t>000</w:t>
            </w:r>
            <w:r>
              <w:rPr>
                <w:rFonts w:ascii="GHEA Grapalat" w:hAnsi="GHEA Grapalat"/>
                <w:color w:val="000000"/>
                <w:lang w:val="en-US"/>
              </w:rPr>
              <w:t xml:space="preserve"> </w:t>
            </w:r>
            <w:r>
              <w:rPr>
                <w:rFonts w:ascii="GHEA Grapalat" w:hAnsi="GHEA Grapalat"/>
                <w:color w:val="000000"/>
                <w:lang w:val="hy-AM"/>
              </w:rPr>
              <w:t>000</w:t>
            </w:r>
          </w:p>
        </w:tc>
        <w:tc>
          <w:tcPr>
            <w:tcW w:w="6604" w:type="dxa"/>
            <w:shd w:val="clear" w:color="auto" w:fill="auto"/>
            <w:vAlign w:val="center"/>
          </w:tcPr>
          <w:p w:rsidR="00EC56D9" w:rsidRPr="00196D47" w:rsidRDefault="00EC56D9" w:rsidP="00EC56D9">
            <w:pPr>
              <w:pStyle w:val="BodyTextIndent2"/>
              <w:spacing w:line="240" w:lineRule="auto"/>
              <w:ind w:firstLine="0"/>
              <w:jc w:val="center"/>
              <w:rPr>
                <w:rFonts w:ascii="GHEA Grapalat" w:hAnsi="GHEA Grapalat"/>
                <w:color w:val="000000"/>
              </w:rPr>
            </w:pPr>
            <w:r w:rsidRPr="00F026D1">
              <w:rPr>
                <w:rFonts w:ascii="GHEA Grapalat" w:hAnsi="GHEA Grapalat"/>
                <w:color w:val="000000"/>
              </w:rPr>
              <w:t xml:space="preserve">услуги </w:t>
            </w:r>
            <w:r>
              <w:rPr>
                <w:rFonts w:ascii="GHEA Grapalat" w:hAnsi="GHEA Grapalat"/>
                <w:color w:val="000000"/>
              </w:rPr>
              <w:t>установка троллейбусного стекла</w:t>
            </w:r>
          </w:p>
        </w:tc>
      </w:tr>
    </w:tbl>
    <w:p w:rsidR="00831CD9" w:rsidRPr="009044F1" w:rsidRDefault="00831CD9" w:rsidP="00831CD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rsidR="00831CD9" w:rsidRPr="009044F1" w:rsidRDefault="00831CD9" w:rsidP="00831CD9">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lang w:val="hy-AM"/>
        </w:rPr>
        <w:t xml:space="preserve">1.2 </w:t>
      </w:r>
    </w:p>
    <w:p w:rsidR="00096865" w:rsidRPr="009044F1" w:rsidRDefault="00096865" w:rsidP="00B46D58">
      <w:pPr>
        <w:widowControl w:val="0"/>
        <w:spacing w:after="160"/>
        <w:ind w:firstLine="567"/>
        <w:jc w:val="center"/>
        <w:rPr>
          <w:rFonts w:ascii="GHEA Grapalat" w:hAnsi="GHEA Grapalat" w:cs="Sylfaen"/>
          <w:i/>
        </w:rPr>
      </w:pPr>
    </w:p>
    <w:p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r w:rsidR="00E231AD">
        <w:rPr>
          <w:rFonts w:ascii="GHEA Grapalat" w:hAnsi="GHEA Grapalat"/>
        </w:rPr>
        <w:lastRenderedPageBreak/>
        <w:t>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w:t>
      </w:r>
      <w:r w:rsidR="00B6075B">
        <w:rPr>
          <w:rFonts w:ascii="GHEA Grapalat" w:hAnsi="GHEA Grapalat"/>
          <w:lang w:val="hy-AM"/>
        </w:rPr>
        <w:t>2026</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1F0358" w:rsidRPr="009044F1" w:rsidRDefault="001F0358"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w:t>
      </w:r>
      <w:r w:rsidR="00B6075B">
        <w:rPr>
          <w:rFonts w:ascii="GHEA Grapalat" w:hAnsi="GHEA Grapalat"/>
          <w:lang w:val="hy-AM"/>
        </w:rPr>
        <w:t>2026</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w:t>
      </w:r>
      <w:r w:rsidRPr="009044F1">
        <w:rPr>
          <w:rFonts w:ascii="GHEA Grapalat" w:hAnsi="GHEA Grapalat"/>
        </w:rPr>
        <w:lastRenderedPageBreak/>
        <w:t>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w:t>
      </w:r>
      <w:r w:rsidRPr="009044F1">
        <w:rPr>
          <w:rFonts w:ascii="GHEA Grapalat" w:hAnsi="GHEA Grapalat"/>
          <w:color w:val="000000"/>
        </w:rPr>
        <w:lastRenderedPageBreak/>
        <w:t>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Pr="00A970FC"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BD2C67" w:rsidRPr="001115E9" w:rsidRDefault="00BD2C67" w:rsidP="00B46D58">
      <w:pPr>
        <w:widowControl w:val="0"/>
        <w:spacing w:after="160"/>
        <w:jc w:val="center"/>
        <w:rPr>
          <w:rFonts w:ascii="GHEA Grapalat" w:hAnsi="GHEA Grapalat"/>
          <w:b/>
        </w:rPr>
      </w:pPr>
    </w:p>
    <w:p w:rsidR="0007743D" w:rsidRDefault="0007743D"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lastRenderedPageBreak/>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7743D" w:rsidRDefault="0007743D"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lastRenderedPageBreak/>
        <w:t>4. ПОРЯДОК ПОДАЧИ ЗАЯВКИ</w:t>
      </w:r>
    </w:p>
    <w:p w:rsidR="00096865" w:rsidRPr="009044F1" w:rsidRDefault="00096865" w:rsidP="00EC56D9">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EC56D9">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EC56D9">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EC56D9">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831CD9">
        <w:rPr>
          <w:rFonts w:ascii="GHEA Grapalat" w:hAnsi="GHEA Grapalat"/>
          <w:sz w:val="24"/>
          <w:szCs w:val="24"/>
        </w:rPr>
        <w:t>запрос котировок</w:t>
      </w:r>
      <w:r w:rsidRPr="009044F1">
        <w:rPr>
          <w:rFonts w:ascii="GHEA Grapalat" w:hAnsi="GHEA Grapalat"/>
          <w:sz w:val="24"/>
          <w:szCs w:val="24"/>
        </w:rPr>
        <w:t>.</w:t>
      </w:r>
    </w:p>
    <w:p w:rsidR="00831CD9" w:rsidRPr="00E27564" w:rsidRDefault="00831CD9" w:rsidP="00EC56D9">
      <w:pPr>
        <w:pStyle w:val="BodyTextIndent2"/>
        <w:widowControl w:val="0"/>
        <w:tabs>
          <w:tab w:val="left" w:pos="1134"/>
        </w:tabs>
        <w:spacing w:line="240" w:lineRule="auto"/>
        <w:ind w:firstLine="567"/>
        <w:rPr>
          <w:rFonts w:ascii="GHEA Grapalat" w:hAnsi="GHEA Grapalat" w:cs="Sylfaen"/>
          <w:sz w:val="24"/>
          <w:szCs w:val="24"/>
        </w:rPr>
      </w:pPr>
      <w:r w:rsidRPr="00E27564">
        <w:rPr>
          <w:rFonts w:ascii="GHEA Grapalat" w:hAnsi="GHEA Grapalat"/>
          <w:sz w:val="24"/>
          <w:szCs w:val="24"/>
        </w:rPr>
        <w:t>4.2.</w:t>
      </w:r>
      <w:r w:rsidRPr="00E27564">
        <w:rPr>
          <w:rFonts w:ascii="GHEA Grapalat" w:hAnsi="GHEA Grapalat"/>
          <w:sz w:val="24"/>
          <w:szCs w:val="24"/>
          <w:lang w:val="hy-AM"/>
        </w:rPr>
        <w:t xml:space="preserve"> </w:t>
      </w:r>
      <w:r w:rsidRPr="00E27564">
        <w:rPr>
          <w:rFonts w:ascii="GHEA Grapalat" w:hAnsi="GHEA Grapalat"/>
          <w:sz w:val="24"/>
          <w:szCs w:val="24"/>
        </w:rPr>
        <w:t xml:space="preserve">Заявки на процедуру необходимо представить в комиссию по адресу </w:t>
      </w:r>
      <w:r>
        <w:rPr>
          <w:rFonts w:ascii="GHEA Grapalat" w:hAnsi="GHEA Grapalat"/>
          <w:b/>
          <w:sz w:val="22"/>
          <w:szCs w:val="24"/>
        </w:rPr>
        <w:t>РА, г. Ереван, Багратуняц 44</w:t>
      </w:r>
      <w:r w:rsidRPr="00E27564">
        <w:rPr>
          <w:rFonts w:ascii="GHEA Grapalat" w:hAnsi="GHEA Grapalat"/>
          <w:sz w:val="24"/>
          <w:szCs w:val="24"/>
        </w:rPr>
        <w:t xml:space="preserve"> не позднее, чем </w:t>
      </w:r>
      <w:r>
        <w:rPr>
          <w:rFonts w:ascii="GHEA Grapalat" w:hAnsi="GHEA Grapalat"/>
          <w:b/>
          <w:sz w:val="22"/>
          <w:szCs w:val="24"/>
        </w:rPr>
        <w:t>16:00</w:t>
      </w:r>
      <w:r w:rsidRPr="00E27564">
        <w:rPr>
          <w:rFonts w:ascii="GHEA Grapalat" w:hAnsi="GHEA Grapalat"/>
          <w:b/>
          <w:sz w:val="22"/>
          <w:szCs w:val="24"/>
        </w:rPr>
        <w:t xml:space="preserve">  часов </w:t>
      </w:r>
      <w:r>
        <w:rPr>
          <w:rFonts w:ascii="GHEA Grapalat" w:hAnsi="GHEA Grapalat"/>
          <w:b/>
          <w:sz w:val="22"/>
          <w:szCs w:val="24"/>
          <w:lang w:val="hy-AM"/>
        </w:rPr>
        <w:t>7</w:t>
      </w:r>
      <w:r>
        <w:rPr>
          <w:rFonts w:ascii="GHEA Grapalat" w:hAnsi="GHEA Grapalat"/>
          <w:b/>
          <w:sz w:val="22"/>
          <w:szCs w:val="24"/>
        </w:rPr>
        <w:t>-го дня</w:t>
      </w:r>
      <w:r w:rsidRPr="00E27564">
        <w:rPr>
          <w:rFonts w:ascii="GHEA Grapalat" w:hAnsi="GHEA Grapalat"/>
          <w:sz w:val="24"/>
          <w:szCs w:val="24"/>
        </w:rPr>
        <w:t xml:space="preserve"> с даты опубликования в бюллетене объявления и приглашения на настоящую процедуру. </w:t>
      </w:r>
    </w:p>
    <w:p w:rsidR="00831CD9" w:rsidRPr="00E27564" w:rsidRDefault="00831CD9" w:rsidP="00831CD9">
      <w:pPr>
        <w:pStyle w:val="BodyTextIndent2"/>
        <w:widowControl w:val="0"/>
        <w:tabs>
          <w:tab w:val="left" w:pos="1134"/>
        </w:tabs>
        <w:spacing w:line="240" w:lineRule="auto"/>
        <w:ind w:firstLine="567"/>
        <w:contextualSpacing/>
        <w:rPr>
          <w:rFonts w:ascii="GHEA Grapalat" w:hAnsi="GHEA Grapalat"/>
          <w:sz w:val="24"/>
          <w:szCs w:val="24"/>
        </w:rPr>
      </w:pPr>
      <w:r w:rsidRPr="00E27564">
        <w:rPr>
          <w:rFonts w:ascii="GHEA Grapalat" w:hAnsi="GHEA Grapalat"/>
          <w:sz w:val="24"/>
          <w:szCs w:val="24"/>
        </w:rPr>
        <w:t>Заявки на процедуру получает и в журнале регистрации заявок регистрирует секретарь комиссии</w:t>
      </w:r>
      <w:r w:rsidRPr="00E27564">
        <w:rPr>
          <w:rFonts w:ascii="GHEA Grapalat" w:hAnsi="GHEA Grapalat"/>
        </w:rPr>
        <w:t xml:space="preserve">. </w:t>
      </w:r>
      <w:r w:rsidRPr="00E27564">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1E1A32">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EC56D9">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EC56D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EC56D9">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EC56D9">
      <w:pPr>
        <w:pStyle w:val="norm"/>
        <w:widowControl w:val="0"/>
        <w:tabs>
          <w:tab w:val="left" w:pos="1134"/>
        </w:tabs>
        <w:spacing w:line="240" w:lineRule="auto"/>
        <w:ind w:firstLine="567"/>
        <w:contextualSpacing/>
        <w:rPr>
          <w:rFonts w:ascii="GHEA Grapalat" w:hAnsi="GHEA Grapalat"/>
          <w:sz w:val="24"/>
          <w:szCs w:val="24"/>
        </w:rPr>
      </w:pPr>
    </w:p>
    <w:p w:rsidR="0048059F" w:rsidRPr="009044F1" w:rsidRDefault="0048059F" w:rsidP="00EC56D9">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EC56D9">
      <w:pPr>
        <w:pStyle w:val="norm"/>
        <w:widowControl w:val="0"/>
        <w:tabs>
          <w:tab w:val="left" w:pos="1134"/>
        </w:tabs>
        <w:spacing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EC56D9">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1E1A32" w:rsidRPr="00E27564" w:rsidRDefault="001E1A32" w:rsidP="001E1A32">
      <w:pPr>
        <w:pStyle w:val="BodyTextIndent2"/>
        <w:widowControl w:val="0"/>
        <w:tabs>
          <w:tab w:val="left" w:pos="1134"/>
        </w:tabs>
        <w:spacing w:line="240" w:lineRule="auto"/>
        <w:ind w:firstLine="567"/>
        <w:rPr>
          <w:rFonts w:ascii="GHEA Grapalat" w:hAnsi="GHEA Grapalat"/>
          <w:sz w:val="24"/>
          <w:szCs w:val="24"/>
        </w:rPr>
      </w:pPr>
      <w:r w:rsidRPr="00E27564">
        <w:rPr>
          <w:rFonts w:ascii="GHEA Grapalat" w:hAnsi="GHEA Grapalat"/>
          <w:sz w:val="24"/>
          <w:szCs w:val="24"/>
        </w:rPr>
        <w:lastRenderedPageBreak/>
        <w:t xml:space="preserve">Вскрытие заявок произойдет заседании комиссии по вскрытию заявок на </w:t>
      </w:r>
      <w:r>
        <w:rPr>
          <w:rFonts w:ascii="GHEA Grapalat" w:hAnsi="GHEA Grapalat"/>
          <w:b/>
          <w:sz w:val="24"/>
          <w:szCs w:val="24"/>
        </w:rPr>
        <w:t>7</w:t>
      </w:r>
      <w:r w:rsidRPr="00E27564">
        <w:rPr>
          <w:rFonts w:ascii="GHEA Grapalat" w:hAnsi="GHEA Grapalat"/>
          <w:b/>
          <w:sz w:val="24"/>
          <w:szCs w:val="24"/>
        </w:rPr>
        <w:t>-</w:t>
      </w:r>
      <w:r w:rsidRPr="00E27564">
        <w:rPr>
          <w:rFonts w:ascii="GHEA Grapalat" w:hAnsi="GHEA Grapalat"/>
          <w:b/>
          <w:sz w:val="24"/>
          <w:szCs w:val="24"/>
          <w:lang w:val="hy-AM"/>
        </w:rPr>
        <w:t>օ</w:t>
      </w:r>
      <w:r w:rsidRPr="00E27564">
        <w:rPr>
          <w:rFonts w:ascii="GHEA Grapalat" w:hAnsi="GHEA Grapalat"/>
          <w:b/>
          <w:sz w:val="24"/>
          <w:szCs w:val="24"/>
        </w:rPr>
        <w:t xml:space="preserve">й день в </w:t>
      </w:r>
      <w:r>
        <w:rPr>
          <w:rFonts w:ascii="GHEA Grapalat" w:hAnsi="GHEA Grapalat"/>
          <w:b/>
          <w:sz w:val="24"/>
          <w:szCs w:val="24"/>
          <w:lang w:val="hy-AM"/>
        </w:rPr>
        <w:t>16:00</w:t>
      </w:r>
      <w:r w:rsidRPr="00E27564">
        <w:rPr>
          <w:rFonts w:ascii="GHEA Grapalat" w:hAnsi="GHEA Grapalat"/>
          <w:b/>
          <w:sz w:val="24"/>
          <w:szCs w:val="24"/>
          <w:lang w:val="hy-AM"/>
        </w:rPr>
        <w:t xml:space="preserve">  </w:t>
      </w:r>
      <w:r w:rsidRPr="00E27564">
        <w:rPr>
          <w:rFonts w:ascii="GHEA Grapalat" w:hAnsi="GHEA Grapalat"/>
          <w:sz w:val="24"/>
          <w:szCs w:val="24"/>
        </w:rPr>
        <w:t xml:space="preserve">со дня опубликования бюллетене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1E1A32" w:rsidRPr="00E27564" w:rsidRDefault="001E1A32" w:rsidP="001E1A32">
      <w:pPr>
        <w:pStyle w:val="BodyTextIndent"/>
        <w:widowControl w:val="0"/>
        <w:tabs>
          <w:tab w:val="left" w:pos="1134"/>
        </w:tabs>
        <w:spacing w:line="240" w:lineRule="auto"/>
        <w:ind w:firstLine="567"/>
        <w:rPr>
          <w:rFonts w:ascii="GHEA Grapalat" w:hAnsi="GHEA Grapalat"/>
          <w:b/>
          <w:i w:val="0"/>
          <w:sz w:val="24"/>
          <w:szCs w:val="24"/>
        </w:rPr>
      </w:pPr>
      <w:r w:rsidRPr="009044F1">
        <w:rPr>
          <w:rFonts w:ascii="GHEA Grapalat" w:hAnsi="GHEA Grapalat"/>
          <w:i w:val="0"/>
          <w:sz w:val="24"/>
          <w:szCs w:val="24"/>
        </w:rPr>
        <w:lastRenderedPageBreak/>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E27564">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Pr="00E27564">
        <w:rPr>
          <w:rFonts w:ascii="GHEA Grapalat" w:hAnsi="GHEA Grapalat"/>
          <w:b/>
          <w:i w:val="0"/>
          <w:sz w:val="24"/>
          <w:szCs w:val="24"/>
        </w:rPr>
        <w:t>по</w:t>
      </w:r>
      <w:r w:rsidRPr="00E27564">
        <w:rPr>
          <w:rFonts w:ascii="GHEA Grapalat" w:hAnsi="GHEA Grapalat"/>
          <w:i w:val="0"/>
          <w:sz w:val="24"/>
          <w:szCs w:val="24"/>
        </w:rPr>
        <w:t xml:space="preserve"> </w:t>
      </w:r>
      <w:r w:rsidRPr="00E27564">
        <w:rPr>
          <w:rFonts w:ascii="GHEA Grapalat" w:hAnsi="GHEA Grapalat"/>
          <w:b/>
          <w:i w:val="0"/>
          <w:sz w:val="24"/>
          <w:szCs w:val="24"/>
        </w:rPr>
        <w:t>курсу, установленному Центральным банком Армении на день запрос котировок ия заявок.</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w:t>
      </w:r>
      <w:r w:rsidRPr="002F249D">
        <w:rPr>
          <w:rFonts w:ascii="GHEA Grapalat" w:hAnsi="GHEA Grapalat"/>
          <w:sz w:val="24"/>
          <w:szCs w:val="24"/>
        </w:rPr>
        <w:lastRenderedPageBreak/>
        <w:t>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w:t>
      </w:r>
      <w:r w:rsidR="00B6075B">
        <w:rPr>
          <w:rFonts w:ascii="GHEA Grapalat" w:hAnsi="GHEA Grapalat"/>
          <w:sz w:val="24"/>
          <w:szCs w:val="24"/>
        </w:rPr>
        <w:t>2026</w:t>
      </w:r>
      <w:r w:rsidR="00E72FA5" w:rsidRPr="00A16851">
        <w:rPr>
          <w:rFonts w:ascii="GHEA Grapalat" w:hAnsi="GHEA Grapalat"/>
          <w:sz w:val="24"/>
          <w:szCs w:val="24"/>
        </w:rPr>
        <w:t xml:space="preserve">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B6075B">
        <w:rPr>
          <w:rFonts w:ascii="GHEA Grapalat" w:hAnsi="GHEA Grapalat" w:cs="Sylfaen"/>
          <w:sz w:val="24"/>
          <w:szCs w:val="24"/>
        </w:rPr>
        <w:t>2026</w:t>
      </w:r>
      <w:r w:rsidRPr="00BB0C4D">
        <w:rPr>
          <w:rFonts w:ascii="GHEA Grapalat" w:hAnsi="GHEA Grapalat" w:cs="Sylfaen"/>
          <w:sz w:val="24"/>
          <w:szCs w:val="24"/>
        </w:rPr>
        <w:t xml:space="preserve">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w:t>
      </w:r>
      <w:r w:rsidR="00895E05" w:rsidRPr="00895E05">
        <w:rPr>
          <w:rFonts w:ascii="GHEA Grapalat" w:hAnsi="GHEA Grapalat"/>
          <w:sz w:val="24"/>
          <w:szCs w:val="24"/>
        </w:rPr>
        <w:lastRenderedPageBreak/>
        <w:t>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по состоянию на день истечения срока представления решения </w:t>
      </w:r>
      <w:r w:rsidRPr="006D55DC">
        <w:rPr>
          <w:rFonts w:ascii="GHEA Grapalat" w:hAnsi="GHEA Grapalat"/>
        </w:rPr>
        <w:lastRenderedPageBreak/>
        <w:t>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w:t>
      </w:r>
      <w:r w:rsidR="00B6075B">
        <w:rPr>
          <w:rFonts w:ascii="GHEA Grapalat" w:hAnsi="GHEA Grapalat" w:cs="Sylfaen"/>
        </w:rPr>
        <w:t>2026</w:t>
      </w:r>
      <w:r w:rsidRPr="00BB0C4D">
        <w:rPr>
          <w:rFonts w:ascii="GHEA Grapalat" w:hAnsi="GHEA Grapalat" w:cs="Sylfaen"/>
        </w:rPr>
        <w:t xml:space="preserve">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 xml:space="preserve">Секретарь обязан в день получения документов, подтвердить факт их получения, отправив подтверждение со своей электронной почты, указанной в настоящем </w:t>
      </w:r>
      <w:r w:rsidR="00A23E7B">
        <w:rPr>
          <w:rFonts w:ascii="GHEA Grapalat" w:hAnsi="GHEA Grapalat"/>
          <w:sz w:val="24"/>
          <w:szCs w:val="24"/>
        </w:rPr>
        <w:lastRenderedPageBreak/>
        <w:t>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w:t>
      </w:r>
      <w:r w:rsidRPr="009044F1">
        <w:rPr>
          <w:rFonts w:ascii="GHEA Grapalat" w:hAnsi="GHEA Grapalat"/>
          <w:sz w:val="24"/>
          <w:szCs w:val="24"/>
        </w:rPr>
        <w:lastRenderedPageBreak/>
        <w:t>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1E1A32">
        <w:rPr>
          <w:rFonts w:ascii="GHEA Grapalat" w:hAnsi="GHEA Grapalat"/>
          <w:sz w:val="24"/>
          <w:szCs w:val="24"/>
          <w:lang w:val="en-US"/>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 xml:space="preserve">срок, предусмотренный </w:t>
      </w:r>
      <w:r w:rsidR="00FA59BE">
        <w:rPr>
          <w:rFonts w:ascii="GHEA Grapalat" w:hAnsi="GHEA Grapalat"/>
        </w:rPr>
        <w:t>уведомлением</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 xml:space="preserve">а в случае, если проектом заключаемого договора предусмотрена предоплата </w:t>
      </w:r>
      <w:r w:rsidR="00FA59BE">
        <w:rPr>
          <w:rFonts w:ascii="GHEA Grapalat" w:hAnsi="GHEA Grapalat"/>
        </w:rPr>
        <w:t>-</w:t>
      </w:r>
      <w:r w:rsidR="00B06EC9">
        <w:rPr>
          <w:rFonts w:ascii="GHEA Grapalat" w:hAnsi="GHEA Grapalat"/>
        </w:rPr>
        <w:t xml:space="preserve">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1E1A3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w:t>
      </w:r>
      <w:r w:rsidR="00BE227E">
        <w:rPr>
          <w:rFonts w:ascii="GHEA Grapalat" w:hAnsi="GHEA Grapalat"/>
          <w:lang w:val="hy-AM"/>
        </w:rPr>
        <w:t>«</w:t>
      </w:r>
      <w:r w:rsidR="001E1A32">
        <w:rPr>
          <w:rFonts w:ascii="GHEA Grapalat" w:hAnsi="GHEA Grapalat"/>
          <w:lang w:val="en-US"/>
        </w:rPr>
        <w:t>10</w:t>
      </w:r>
      <w:r w:rsidR="00BE227E">
        <w:rPr>
          <w:rFonts w:ascii="GHEA Grapalat" w:hAnsi="GHEA Grapalat"/>
          <w:lang w:val="hy-AM"/>
        </w:rPr>
        <w:t xml:space="preserve">» </w:t>
      </w:r>
      <w:r w:rsidR="007C56B2" w:rsidRPr="00F818E0">
        <w:rPr>
          <w:rFonts w:ascii="GHEA Grapalat" w:hAnsi="GHEA Grapalat"/>
        </w:rPr>
        <w:t>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p>
    <w:p w:rsidR="0057550D" w:rsidRPr="008D2394" w:rsidRDefault="001E1A32"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 </w:t>
      </w:r>
      <w:r w:rsidR="00A6609C"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w:t>
      </w:r>
      <w:r w:rsidR="00EE02C2">
        <w:rPr>
          <w:rFonts w:ascii="GHEA Grapalat" w:hAnsi="GHEA Grapalat"/>
        </w:rPr>
        <w:t>.</w:t>
      </w:r>
      <w:r w:rsidR="001647D2" w:rsidRPr="008D2394">
        <w:rPr>
          <w:rFonts w:ascii="GHEA Grapalat" w:hAnsi="GHEA Grapalat"/>
        </w:rPr>
        <w:t xml:space="preserve"> </w:t>
      </w:r>
    </w:p>
    <w:p w:rsidR="00E271A0" w:rsidRDefault="00384973">
      <w:pPr>
        <w:rPr>
          <w:rFonts w:ascii="GHEA Grapalat" w:hAnsi="GHEA Grapalat" w:cs="Sylfaen"/>
        </w:rPr>
      </w:pPr>
      <w:r>
        <w:rPr>
          <w:rFonts w:ascii="GHEA Grapalat" w:hAnsi="GHEA Grapalat" w:cs="Sylfaen"/>
        </w:rPr>
        <w:t>-----------------------------------------------</w:t>
      </w:r>
    </w:p>
    <w:p w:rsidR="0085658A" w:rsidRDefault="0085658A">
      <w:pPr>
        <w:rPr>
          <w:rFonts w:ascii="GHEA Grapalat" w:hAnsi="GHEA Grapalat"/>
        </w:rPr>
      </w:pPr>
    </w:p>
    <w:p w:rsidR="0085658A" w:rsidRDefault="0085658A">
      <w:pPr>
        <w:rPr>
          <w:rFonts w:ascii="GHEA Grapalat" w:hAnsi="GHEA Grapalat"/>
        </w:rPr>
      </w:pPr>
    </w:p>
    <w:p w:rsidR="00BA741C" w:rsidRDefault="0085658A" w:rsidP="00CD2651">
      <w:pPr>
        <w:widowControl w:val="0"/>
        <w:tabs>
          <w:tab w:val="left" w:pos="1276"/>
        </w:tabs>
        <w:spacing w:after="160"/>
        <w:ind w:firstLine="567"/>
        <w:jc w:val="both"/>
        <w:rPr>
          <w:rFonts w:ascii="GHEA Grapalat" w:hAnsi="GHEA Grapalat"/>
        </w:rPr>
      </w:pPr>
      <w:r w:rsidRPr="008D2394">
        <w:rPr>
          <w:rFonts w:ascii="GHEA Grapalat" w:hAnsi="GHEA Grapalat"/>
        </w:rPr>
        <w:t xml:space="preserve">Причем  обеспечение должно быть действительным как минимум  включительно до </w:t>
      </w:r>
      <w:r w:rsidR="00BA741C">
        <w:rPr>
          <w:rFonts w:ascii="GHEA Grapalat" w:hAnsi="GHEA Grapalat"/>
          <w:lang w:val="en-US"/>
        </w:rPr>
        <w:t>90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w:t>
      </w:r>
      <w:r w:rsidRPr="00707948">
        <w:rPr>
          <w:rFonts w:ascii="GHEA Grapalat" w:hAnsi="GHEA Grapalat"/>
        </w:rPr>
        <w:lastRenderedPageBreak/>
        <w:t xml:space="preserve">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t>--------------------------</w:t>
      </w:r>
    </w:p>
    <w:p w:rsidR="00816D27" w:rsidRDefault="00816D27">
      <w:pPr>
        <w:rPr>
          <w:rFonts w:ascii="GHEA Grapalat" w:hAnsi="GHEA Grapalat" w:cs="Sylfaen"/>
        </w:rPr>
      </w:pPr>
      <w:r>
        <w:rPr>
          <w:rFonts w:ascii="GHEA Grapalat" w:hAnsi="GHEA Grapalat" w:cs="Sylfaen"/>
        </w:rPr>
        <w:br w:type="page"/>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7E6A7A">
        <w:rPr>
          <w:rFonts w:ascii="GHEA Grapalat" w:hAnsi="GHEA Grapalat" w:cs="Sylfaen"/>
        </w:rPr>
        <w:t xml:space="preserve">, </w:t>
      </w:r>
      <w:r w:rsidR="00DC7702">
        <w:rPr>
          <w:rFonts w:ascii="GHEA Grapalat" w:hAnsi="GHEA Grapalat" w:cs="Sylfaen"/>
          <w:lang w:val="hy-AM"/>
        </w:rPr>
        <w:t>если выполнение контракта (соглашения) не является поэтапным</w:t>
      </w:r>
      <w:r w:rsidR="007E6A7A">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BA741C" w:rsidRPr="00BA741C">
        <w:rPr>
          <w:rFonts w:ascii="GHEA Grapalat" w:hAnsi="GHEA Grapalat"/>
        </w:rPr>
        <w:t>одностороннем порядке утвержденного заявления-в виде неустойки (приложение 5.1)</w:t>
      </w:r>
      <w:r w:rsidR="00BA741C" w:rsidRPr="00B66201">
        <w:rPr>
          <w:rFonts w:ascii="GHEA Grapalat" w:hAnsi="GHEA Grapalat"/>
          <w:i/>
        </w:rPr>
        <w:t xml:space="preserve"> </w:t>
      </w:r>
      <w:r w:rsidR="00375E5E" w:rsidRPr="00853D2D">
        <w:rPr>
          <w:rFonts w:ascii="GHEA Grapalat" w:hAnsi="GHEA Grapalat"/>
        </w:rPr>
        <w:t>или наличных денег.</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lastRenderedPageBreak/>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BA741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p>
    <w:p w:rsidR="005162B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BA741C" w:rsidP="00BA741C">
      <w:pPr>
        <w:rPr>
          <w:rFonts w:ascii="GHEA Grapalat" w:hAnsi="GHEA Grapalat"/>
        </w:rPr>
      </w:pPr>
      <w:r>
        <w:rPr>
          <w:rFonts w:ascii="GHEA Grapalat" w:hAnsi="GHEA Grapalat"/>
          <w:b/>
        </w:rPr>
        <w:t xml:space="preserve">        </w:t>
      </w:r>
      <w:r w:rsidR="0074650E">
        <w:rPr>
          <w:rFonts w:ascii="GHEA Grapalat" w:hAnsi="GHEA Grapalat"/>
          <w:b/>
        </w:rPr>
        <w:t xml:space="preserve">  </w:t>
      </w:r>
      <w:r w:rsidR="0074650E"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0074650E"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74650E" w:rsidRPr="0074650E">
        <w:rPr>
          <w:rFonts w:ascii="GHEA Grapalat" w:hAnsi="GHEA Grapalat"/>
          <w:lang w:val="hy-AM"/>
        </w:rPr>
        <w:t>-</w:t>
      </w:r>
      <w:r w:rsidR="0074650E" w:rsidRPr="0074650E">
        <w:rPr>
          <w:rFonts w:ascii="GHEA Grapalat" w:hAnsi="GHEA Grapalat"/>
        </w:rPr>
        <w:t xml:space="preserve"> </w:t>
      </w:r>
      <w:r w:rsidR="00004B08">
        <w:rPr>
          <w:rFonts w:ascii="GHEA Grapalat" w:hAnsi="GHEA Grapalat"/>
        </w:rPr>
        <w:t>Министерству Финансов РА</w:t>
      </w:r>
      <w:r w:rsidR="0074650E" w:rsidRPr="0074650E">
        <w:rPr>
          <w:rFonts w:ascii="GHEA Grapalat" w:hAnsi="GHEA Grapalat"/>
          <w:lang w:val="hy-AM"/>
        </w:rPr>
        <w:t>,</w:t>
      </w:r>
      <w:r w:rsidR="0074650E"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0074650E" w:rsidRPr="0074650E">
        <w:rPr>
          <w:rFonts w:ascii="GHEA Grapalat" w:hAnsi="GHEA Grapalat"/>
        </w:rPr>
        <w:t xml:space="preserve">рабочих дней, следующих за днем возникновения основания для вылаты </w:t>
      </w:r>
      <w:r w:rsidR="0074650E"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0074650E"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0074650E" w:rsidRPr="00F2342B">
        <w:rPr>
          <w:rFonts w:ascii="GHEA Grapalat" w:hAnsi="GHEA Grapalat"/>
        </w:rPr>
        <w:t>в течение двух рабочих дней после получения</w:t>
      </w:r>
      <w:r w:rsidR="0074650E"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w:t>
      </w:r>
      <w:r w:rsidR="0013054C">
        <w:rPr>
          <w:rFonts w:ascii="GHEA Grapalat" w:hAnsi="GHEA Grapalat"/>
          <w:lang w:val="en-US"/>
        </w:rPr>
        <w:t>.</w:t>
      </w:r>
      <w:r w:rsidRPr="009044F1">
        <w:rPr>
          <w:rFonts w:ascii="GHEA Grapalat" w:hAnsi="GHEA Grapalat"/>
        </w:rPr>
        <w:t xml:space="preserve"> 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w:t>
      </w:r>
      <w:r w:rsidRPr="00570BBD">
        <w:rPr>
          <w:rFonts w:ascii="GHEA Grapalat" w:hAnsi="GHEA Grapalat"/>
        </w:rPr>
        <w:lastRenderedPageBreak/>
        <w:t xml:space="preserve">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w:t>
      </w:r>
      <w:r w:rsidRPr="00570BBD">
        <w:rPr>
          <w:rFonts w:ascii="GHEA Grapalat" w:hAnsi="GHEA Grapalat"/>
        </w:rPr>
        <w:lastRenderedPageBreak/>
        <w:t>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831CD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6075B">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6075B">
      <w:pPr>
        <w:widowControl w:val="0"/>
        <w:spacing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6075B">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6075B">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13054C" w:rsidRDefault="008D4137" w:rsidP="00B6075B">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p>
    <w:p w:rsidR="0013054C" w:rsidRDefault="0013054C" w:rsidP="00B6075B">
      <w:pPr>
        <w:widowControl w:val="0"/>
        <w:tabs>
          <w:tab w:val="left" w:pos="1134"/>
        </w:tabs>
        <w:ind w:firstLine="567"/>
        <w:jc w:val="both"/>
        <w:rPr>
          <w:rFonts w:ascii="GHEA Grapalat" w:hAnsi="GHEA Grapalat"/>
        </w:rPr>
      </w:pPr>
      <w:r w:rsidRPr="00B138F3">
        <w:rPr>
          <w:rFonts w:ascii="GHEA Grapalat" w:hAnsi="GHEA Grapalat"/>
        </w:rPr>
        <w:t xml:space="preserve"> </w:t>
      </w:r>
      <w:r w:rsidR="002C4DBF"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w:t>
      </w:r>
      <w:r w:rsidRPr="002658C9">
        <w:rPr>
          <w:rFonts w:ascii="GHEA Grapalat" w:hAnsi="GHEA Grapalat"/>
        </w:rPr>
        <w:lastRenderedPageBreak/>
        <w:t>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13054C">
        <w:rPr>
          <w:rFonts w:ascii="GHEA Grapalat" w:hAnsi="GHEA Grapalat"/>
          <w:lang w:val="en-US"/>
        </w:rPr>
        <w:t xml:space="preserve">2/двух/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 xml:space="preserve">слова </w:t>
      </w:r>
      <w:r w:rsidR="0013054C">
        <w:rPr>
          <w:rFonts w:ascii="GHEA Grapalat" w:hAnsi="GHEA Grapalat"/>
        </w:rPr>
        <w:t>«</w:t>
      </w:r>
      <w:r w:rsidRPr="002658C9">
        <w:rPr>
          <w:rFonts w:ascii="GHEA Grapalat" w:hAnsi="GHEA Grapalat"/>
        </w:rPr>
        <w:t>не вскрывать до заседания по вскрытию заявок</w:t>
      </w:r>
      <w:r w:rsidR="0013054C">
        <w:rPr>
          <w:rFonts w:ascii="GHEA Grapalat" w:hAnsi="GHEA Grapalat"/>
        </w:rPr>
        <w:t></w:t>
      </w:r>
      <w:r w:rsidRPr="002658C9">
        <w:rPr>
          <w:rFonts w:ascii="GHEA Grapalat" w:hAnsi="GHEA Grapalat"/>
        </w:rPr>
        <w:t>;</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831CD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EC56D9">
        <w:rPr>
          <w:rFonts w:ascii="GHEA Grapalat" w:hAnsi="GHEA Grapalat"/>
          <w:sz w:val="24"/>
          <w:szCs w:val="24"/>
        </w:rPr>
        <w:t>EET-GHTsDzB-26/08</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07743D" w:rsidRDefault="00374F4A" w:rsidP="00B46D58">
      <w:pPr>
        <w:jc w:val="both"/>
        <w:rPr>
          <w:rFonts w:ascii="GHEA Grapalat" w:hAnsi="GHEA Grapalat" w:cs="Sylfaen"/>
          <w:sz w:val="22"/>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EC56D9">
        <w:rPr>
          <w:rFonts w:ascii="GHEA Grapalat" w:hAnsi="GHEA Grapalat"/>
          <w:sz w:val="22"/>
        </w:rPr>
        <w:t>EET-GHTsDzB-26/08</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0612B9" w:rsidRDefault="002A0700" w:rsidP="0007743D">
      <w:pPr>
        <w:spacing w:after="160"/>
        <w:ind w:left="1843"/>
        <w:rPr>
          <w:rFonts w:ascii="GHEA Grapalat" w:hAnsi="GHEA Grapalat"/>
        </w:rPr>
      </w:pPr>
      <w:r w:rsidRPr="000C1746">
        <w:rPr>
          <w:rFonts w:ascii="GHEA Grapalat" w:hAnsi="GHEA Grapalat"/>
          <w:sz w:val="16"/>
        </w:rPr>
        <w:t>наименование участника</w:t>
      </w: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13054C">
        <w:rPr>
          <w:rFonts w:ascii="GHEA Grapalat" w:hAnsi="GHEA Grapalat"/>
        </w:rPr>
        <w:t>запрос котировок</w:t>
      </w:r>
      <w:r w:rsidR="0013054C"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EC56D9">
        <w:rPr>
          <w:rFonts w:ascii="GHEA Grapalat" w:hAnsi="GHEA Grapalat"/>
        </w:rPr>
        <w:t>EET-GHTsDzB-26/08</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lastRenderedPageBreak/>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EC56D9">
        <w:rPr>
          <w:rFonts w:ascii="GHEA Grapalat" w:hAnsi="GHEA Grapalat"/>
        </w:rPr>
        <w:t>EET-GHTsDzB-26/08</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13054C">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13054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13054C">
      <w:pPr>
        <w:tabs>
          <w:tab w:val="left" w:pos="7371"/>
        </w:tabs>
        <w:spacing w:after="160"/>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831CD9">
        <w:rPr>
          <w:rFonts w:ascii="GHEA Grapalat" w:hAnsi="GHEA Grapalat"/>
          <w:b/>
        </w:rPr>
        <w:t>ЗАПРОС КОТИРОВОК</w:t>
      </w:r>
    </w:p>
    <w:p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EC56D9">
        <w:rPr>
          <w:rFonts w:ascii="GHEA Grapalat" w:hAnsi="GHEA Grapalat"/>
          <w:b/>
          <w:i w:val="0"/>
          <w:sz w:val="24"/>
          <w:szCs w:val="24"/>
        </w:rPr>
        <w:t>EET-GHTsDzB-26/08</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EC56D9"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C56D9"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C56D9"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C56D9"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C56D9"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C56D9"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EC56D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EC56D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EC56D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EC56D9"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EC56D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EC56D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EC56D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EC56D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EC56D9"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EC56D9"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EC56D9"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EC56D9"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A9306E" w:rsidRPr="00B23852" w:rsidRDefault="00EC56D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EC56D9"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EC56D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EC56D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4"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831CD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EC56D9">
        <w:rPr>
          <w:rFonts w:ascii="GHEA Grapalat" w:hAnsi="GHEA Grapalat"/>
          <w:b/>
          <w:sz w:val="24"/>
          <w:szCs w:val="24"/>
        </w:rPr>
        <w:t>EET-GHTsDzB-26/08</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07743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B6075B">
        <w:rPr>
          <w:rFonts w:ascii="GHEA Grapalat" w:hAnsi="GHEA Grapalat"/>
          <w:spacing w:val="-6"/>
        </w:rPr>
        <w:t>запрос котировок</w:t>
      </w:r>
      <w:r w:rsidR="00B6075B" w:rsidRPr="005744FC">
        <w:rPr>
          <w:rFonts w:ascii="GHEA Grapalat" w:hAnsi="GHEA Grapalat"/>
          <w:spacing w:val="-6"/>
        </w:rPr>
        <w:t xml:space="preserve"> </w:t>
      </w:r>
      <w:r w:rsidRPr="005744FC">
        <w:rPr>
          <w:rFonts w:ascii="GHEA Grapalat" w:hAnsi="GHEA Grapalat"/>
          <w:spacing w:val="-6"/>
        </w:rPr>
        <w:t xml:space="preserve">под кодом </w:t>
      </w:r>
      <w:r w:rsidR="00EC56D9">
        <w:rPr>
          <w:rFonts w:ascii="GHEA Grapalat" w:hAnsi="GHEA Grapalat"/>
          <w:spacing w:val="-6"/>
        </w:rPr>
        <w:t>EET-GHTsDzB-26/08</w:t>
      </w:r>
      <w:r w:rsidRPr="005744FC">
        <w:rPr>
          <w:rFonts w:ascii="GHEA Grapalat" w:hAnsi="GHEA Grapalat"/>
          <w:spacing w:val="-6"/>
        </w:rPr>
        <w:t>,</w:t>
      </w:r>
      <w:r w:rsidRPr="009044F1">
        <w:rPr>
          <w:rFonts w:ascii="GHEA Grapalat" w:hAnsi="GHEA Grapalat"/>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07743D">
      <w:pPr>
        <w:widowControl w:val="0"/>
        <w:spacing w:after="160"/>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540015" w:rsidRPr="00E27564" w:rsidRDefault="00540015" w:rsidP="00540015">
      <w:pPr>
        <w:jc w:val="right"/>
        <w:rPr>
          <w:rFonts w:ascii="GHEA Grapalat" w:hAnsi="GHEA Grapalat" w:cs="GHEA Grapalat"/>
          <w:b/>
        </w:rPr>
      </w:pPr>
      <w:r w:rsidRPr="00E27564">
        <w:rPr>
          <w:rFonts w:ascii="GHEA Grapalat" w:hAnsi="GHEA Grapalat"/>
          <w:b/>
        </w:rPr>
        <w:lastRenderedPageBreak/>
        <w:t>Приложение № 3</w:t>
      </w:r>
    </w:p>
    <w:p w:rsidR="00540015" w:rsidRPr="00E27564" w:rsidRDefault="00540015" w:rsidP="00540015">
      <w:pPr>
        <w:pStyle w:val="BodyTextIndent3"/>
        <w:widowControl w:val="0"/>
        <w:spacing w:line="240" w:lineRule="auto"/>
        <w:jc w:val="right"/>
        <w:rPr>
          <w:rFonts w:ascii="GHEA Grapalat" w:hAnsi="GHEA Grapalat"/>
          <w:b/>
          <w:sz w:val="24"/>
          <w:szCs w:val="24"/>
        </w:rPr>
      </w:pPr>
      <w:r w:rsidRPr="00E27564">
        <w:rPr>
          <w:rFonts w:ascii="GHEA Grapalat" w:hAnsi="GHEA Grapalat"/>
          <w:b/>
        </w:rPr>
        <w:t>к Приглашению на запрос котировок</w:t>
      </w:r>
      <w:r w:rsidRPr="00E27564">
        <w:rPr>
          <w:rFonts w:ascii="GHEA Grapalat" w:hAnsi="GHEA Grapalat" w:cs="GHEA Grapalat"/>
          <w:b/>
        </w:rPr>
        <w:br/>
      </w:r>
      <w:r w:rsidRPr="00E27564">
        <w:rPr>
          <w:rFonts w:ascii="GHEA Grapalat" w:hAnsi="GHEA Grapalat"/>
          <w:b/>
        </w:rPr>
        <w:t>под кодом</w:t>
      </w:r>
      <w:r w:rsidRPr="00E27564">
        <w:rPr>
          <w:rFonts w:ascii="GHEA Grapalat" w:hAnsi="GHEA Grapalat"/>
          <w:b/>
          <w:sz w:val="24"/>
          <w:szCs w:val="24"/>
        </w:rPr>
        <w:t xml:space="preserve"> </w:t>
      </w:r>
      <w:r>
        <w:rPr>
          <w:rFonts w:ascii="GHEA Grapalat" w:hAnsi="GHEA Grapalat"/>
          <w:b/>
          <w:sz w:val="24"/>
          <w:szCs w:val="24"/>
        </w:rPr>
        <w:t></w:t>
      </w:r>
      <w:r w:rsidR="00B6075B">
        <w:rPr>
          <w:rFonts w:ascii="GHEA Grapalat" w:hAnsi="GHEA Grapalat"/>
          <w:b/>
          <w:sz w:val="24"/>
          <w:szCs w:val="24"/>
        </w:rPr>
        <w:t>EET-GHTsDzB-26/08</w:t>
      </w:r>
      <w:r>
        <w:rPr>
          <w:rFonts w:ascii="GHEA Grapalat" w:hAnsi="GHEA Grapalat"/>
          <w:b/>
          <w:sz w:val="24"/>
          <w:szCs w:val="24"/>
        </w:rPr>
        <w:t></w:t>
      </w:r>
    </w:p>
    <w:p w:rsidR="00540015" w:rsidRPr="00E27564" w:rsidRDefault="00540015" w:rsidP="00540015">
      <w:pPr>
        <w:widowControl w:val="0"/>
        <w:jc w:val="center"/>
        <w:rPr>
          <w:rFonts w:ascii="GHEA Grapalat" w:hAnsi="GHEA Grapalat"/>
          <w:b/>
          <w:sz w:val="22"/>
          <w:szCs w:val="22"/>
        </w:rPr>
      </w:pPr>
    </w:p>
    <w:p w:rsidR="00540015" w:rsidRPr="00E27564" w:rsidRDefault="00540015" w:rsidP="00540015">
      <w:pPr>
        <w:widowControl w:val="0"/>
        <w:jc w:val="center"/>
        <w:rPr>
          <w:rFonts w:ascii="GHEA Grapalat" w:hAnsi="GHEA Grapalat" w:cs="GHEA Grapalat"/>
          <w:b/>
          <w:sz w:val="22"/>
          <w:szCs w:val="22"/>
        </w:rPr>
      </w:pPr>
      <w:r w:rsidRPr="00E27564">
        <w:rPr>
          <w:rFonts w:ascii="GHEA Grapalat" w:hAnsi="GHEA Grapalat"/>
          <w:b/>
          <w:sz w:val="22"/>
          <w:szCs w:val="22"/>
        </w:rPr>
        <w:t xml:space="preserve">СОГЛАШЕНИЕ О НЕУСТОЙКЕ </w:t>
      </w:r>
    </w:p>
    <w:p w:rsidR="00540015" w:rsidRPr="00E27564" w:rsidRDefault="00540015" w:rsidP="00540015">
      <w:pPr>
        <w:widowControl w:val="0"/>
        <w:jc w:val="center"/>
        <w:rPr>
          <w:rFonts w:ascii="GHEA Grapalat" w:hAnsi="GHEA Grapalat" w:cs="GHEA Grapalat"/>
          <w:b/>
          <w:sz w:val="22"/>
          <w:szCs w:val="22"/>
        </w:rPr>
      </w:pPr>
      <w:r w:rsidRPr="00E27564">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540015" w:rsidRPr="00E27564" w:rsidTr="00EC56D9">
        <w:tc>
          <w:tcPr>
            <w:tcW w:w="4786" w:type="dxa"/>
          </w:tcPr>
          <w:p w:rsidR="00540015" w:rsidRPr="00E27564" w:rsidRDefault="00540015" w:rsidP="00EC56D9">
            <w:pPr>
              <w:widowControl w:val="0"/>
              <w:rPr>
                <w:rFonts w:ascii="GHEA Grapalat" w:hAnsi="GHEA Grapalat" w:cs="GHEA Grapalat"/>
                <w:b/>
                <w:sz w:val="22"/>
                <w:szCs w:val="22"/>
                <w:lang w:val="en-US"/>
              </w:rPr>
            </w:pPr>
            <w:r w:rsidRPr="00E27564">
              <w:rPr>
                <w:rFonts w:ascii="GHEA Grapalat" w:hAnsi="GHEA Grapalat"/>
                <w:sz w:val="22"/>
                <w:szCs w:val="22"/>
              </w:rPr>
              <w:t>г. Ереван</w:t>
            </w:r>
          </w:p>
        </w:tc>
        <w:tc>
          <w:tcPr>
            <w:tcW w:w="4500" w:type="dxa"/>
          </w:tcPr>
          <w:p w:rsidR="00540015" w:rsidRPr="00E27564" w:rsidRDefault="00540015" w:rsidP="00B6075B">
            <w:pPr>
              <w:widowControl w:val="0"/>
              <w:jc w:val="right"/>
              <w:rPr>
                <w:rFonts w:ascii="GHEA Grapalat" w:hAnsi="GHEA Grapalat" w:cs="GHEA Grapalat"/>
                <w:b/>
                <w:sz w:val="22"/>
                <w:szCs w:val="22"/>
              </w:rPr>
            </w:pPr>
            <w:r>
              <w:rPr>
                <w:rFonts w:ascii="GHEA Grapalat" w:hAnsi="GHEA Grapalat"/>
                <w:sz w:val="22"/>
                <w:szCs w:val="22"/>
              </w:rPr>
              <w:t></w:t>
            </w:r>
            <w:r w:rsidRPr="00E27564">
              <w:rPr>
                <w:rFonts w:ascii="GHEA Grapalat" w:hAnsi="GHEA Grapalat"/>
                <w:sz w:val="22"/>
                <w:szCs w:val="22"/>
                <w:lang w:val="en-US"/>
              </w:rPr>
              <w:tab/>
            </w:r>
            <w:r>
              <w:rPr>
                <w:rFonts w:ascii="GHEA Grapalat" w:hAnsi="GHEA Grapalat"/>
                <w:sz w:val="22"/>
                <w:szCs w:val="22"/>
              </w:rPr>
              <w:t></w:t>
            </w:r>
            <w:r w:rsidRPr="00E27564">
              <w:rPr>
                <w:rFonts w:ascii="GHEA Grapalat" w:hAnsi="GHEA Grapalat"/>
                <w:sz w:val="22"/>
                <w:szCs w:val="22"/>
                <w:lang w:val="en-US"/>
              </w:rPr>
              <w:tab/>
            </w:r>
            <w:r w:rsidRPr="00E27564">
              <w:rPr>
                <w:rFonts w:ascii="GHEA Grapalat" w:hAnsi="GHEA Grapalat"/>
                <w:sz w:val="22"/>
                <w:szCs w:val="22"/>
              </w:rPr>
              <w:t>20</w:t>
            </w:r>
            <w:r w:rsidR="00B6075B">
              <w:rPr>
                <w:rFonts w:ascii="GHEA Grapalat" w:hAnsi="GHEA Grapalat"/>
                <w:sz w:val="22"/>
                <w:szCs w:val="22"/>
                <w:lang w:val="en-US"/>
              </w:rPr>
              <w:t>26</w:t>
            </w:r>
            <w:r w:rsidRPr="00E27564">
              <w:rPr>
                <w:rFonts w:ascii="GHEA Grapalat" w:hAnsi="GHEA Grapalat"/>
                <w:sz w:val="22"/>
                <w:szCs w:val="22"/>
              </w:rPr>
              <w:t>г.</w:t>
            </w:r>
            <w:r w:rsidRPr="00E27564">
              <w:rPr>
                <w:rStyle w:val="FootnoteReference"/>
                <w:rFonts w:ascii="GHEA Grapalat" w:hAnsi="GHEA Grapalat"/>
                <w:sz w:val="22"/>
                <w:szCs w:val="22"/>
              </w:rPr>
              <w:footnoteReference w:customMarkFollows="1" w:id="2"/>
              <w:t>**</w:t>
            </w:r>
          </w:p>
        </w:tc>
      </w:tr>
    </w:tbl>
    <w:p w:rsidR="00540015" w:rsidRPr="00E27564" w:rsidRDefault="00540015" w:rsidP="00540015">
      <w:pPr>
        <w:widowControl w:val="0"/>
        <w:rPr>
          <w:rFonts w:ascii="GHEA Grapalat" w:hAnsi="GHEA Grapalat" w:cs="GHEA Grapalat"/>
          <w:b/>
          <w:sz w:val="22"/>
          <w:szCs w:val="22"/>
        </w:rPr>
      </w:pPr>
    </w:p>
    <w:p w:rsidR="00540015" w:rsidRPr="00E27564" w:rsidRDefault="00540015" w:rsidP="00540015">
      <w:pPr>
        <w:widowControl w:val="0"/>
        <w:jc w:val="both"/>
        <w:rPr>
          <w:rFonts w:ascii="GHEA Grapalat" w:hAnsi="GHEA Grapalat" w:cs="GHEA Grapalat"/>
          <w:sz w:val="22"/>
          <w:szCs w:val="22"/>
          <w:u w:val="single"/>
          <w:vertAlign w:val="subscript"/>
        </w:rPr>
      </w:pPr>
      <w:r w:rsidRPr="00E27564">
        <w:rPr>
          <w:rFonts w:ascii="GHEA Grapalat" w:hAnsi="GHEA Grapalat"/>
          <w:sz w:val="22"/>
          <w:szCs w:val="22"/>
        </w:rPr>
        <w:t>_______________________________________________, в лице директора Компании,</w:t>
      </w:r>
    </w:p>
    <w:p w:rsidR="00540015" w:rsidRPr="00E27564" w:rsidRDefault="00540015" w:rsidP="00540015">
      <w:pPr>
        <w:widowControl w:val="0"/>
        <w:ind w:left="1843"/>
        <w:jc w:val="both"/>
        <w:rPr>
          <w:rFonts w:ascii="GHEA Grapalat" w:hAnsi="GHEA Grapalat"/>
          <w:sz w:val="22"/>
          <w:szCs w:val="22"/>
          <w:vertAlign w:val="superscript"/>
          <w:lang w:val="en-US"/>
        </w:rPr>
      </w:pPr>
      <w:r w:rsidRPr="00E27564">
        <w:rPr>
          <w:rFonts w:ascii="GHEA Grapalat" w:hAnsi="GHEA Grapalat"/>
          <w:sz w:val="22"/>
          <w:szCs w:val="22"/>
          <w:vertAlign w:val="superscript"/>
        </w:rPr>
        <w:t>наименование Компании</w:t>
      </w:r>
    </w:p>
    <w:p w:rsidR="00540015" w:rsidRPr="00E27564" w:rsidRDefault="00540015" w:rsidP="00540015">
      <w:pPr>
        <w:widowControl w:val="0"/>
        <w:jc w:val="both"/>
        <w:rPr>
          <w:rFonts w:ascii="GHEA Grapalat" w:hAnsi="GHEA Grapalat"/>
          <w:sz w:val="22"/>
          <w:szCs w:val="22"/>
          <w:lang w:val="en-US"/>
        </w:rPr>
      </w:pPr>
      <w:r w:rsidRPr="00E27564">
        <w:rPr>
          <w:rFonts w:ascii="GHEA Grapalat" w:hAnsi="GHEA Grapalat"/>
          <w:sz w:val="22"/>
          <w:szCs w:val="22"/>
          <w:lang w:val="en-US"/>
        </w:rPr>
        <w:t>_________________________________________________________________________</w:t>
      </w:r>
    </w:p>
    <w:p w:rsidR="00540015" w:rsidRPr="00E27564" w:rsidRDefault="00540015" w:rsidP="00540015">
      <w:pPr>
        <w:widowControl w:val="0"/>
        <w:jc w:val="center"/>
        <w:rPr>
          <w:rFonts w:ascii="GHEA Grapalat" w:hAnsi="GHEA Grapalat"/>
          <w:sz w:val="22"/>
          <w:szCs w:val="22"/>
          <w:vertAlign w:val="superscript"/>
        </w:rPr>
      </w:pPr>
      <w:r w:rsidRPr="00E27564">
        <w:rPr>
          <w:rFonts w:ascii="GHEA Grapalat" w:hAnsi="GHEA Grapalat"/>
          <w:sz w:val="22"/>
          <w:szCs w:val="22"/>
          <w:vertAlign w:val="superscript"/>
        </w:rPr>
        <w:t>имя, фамилия, паспортные данные директора компании</w:t>
      </w:r>
    </w:p>
    <w:p w:rsidR="00540015" w:rsidRPr="00E27564" w:rsidRDefault="00540015" w:rsidP="00540015">
      <w:pPr>
        <w:widowControl w:val="0"/>
        <w:jc w:val="both"/>
        <w:rPr>
          <w:rFonts w:ascii="GHEA Grapalat" w:hAnsi="GHEA Grapalat" w:cs="GHEA Grapalat"/>
          <w:sz w:val="22"/>
          <w:szCs w:val="22"/>
        </w:rPr>
      </w:pPr>
      <w:r w:rsidRPr="00E27564">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40015" w:rsidRPr="00E27564" w:rsidRDefault="00540015" w:rsidP="00540015">
      <w:pPr>
        <w:widowControl w:val="0"/>
        <w:ind w:firstLine="709"/>
        <w:jc w:val="both"/>
        <w:rPr>
          <w:rFonts w:ascii="GHEA Grapalat" w:hAnsi="GHEA Grapalat" w:cs="GHEA Grapalat"/>
          <w:sz w:val="22"/>
          <w:szCs w:val="22"/>
        </w:rPr>
      </w:pPr>
    </w:p>
    <w:p w:rsidR="00540015" w:rsidRPr="00E27564" w:rsidRDefault="00540015" w:rsidP="00540015">
      <w:pPr>
        <w:widowControl w:val="0"/>
        <w:jc w:val="center"/>
        <w:rPr>
          <w:rFonts w:ascii="GHEA Grapalat" w:hAnsi="GHEA Grapalat" w:cs="GHEA Grapalat"/>
          <w:b/>
          <w:bCs/>
          <w:sz w:val="22"/>
          <w:szCs w:val="22"/>
        </w:rPr>
      </w:pPr>
      <w:r w:rsidRPr="00E27564">
        <w:rPr>
          <w:rFonts w:ascii="GHEA Grapalat" w:hAnsi="GHEA Grapalat"/>
          <w:b/>
          <w:sz w:val="22"/>
          <w:szCs w:val="22"/>
        </w:rPr>
        <w:t>1. Предмет соглашения</w:t>
      </w:r>
    </w:p>
    <w:p w:rsidR="00540015" w:rsidRPr="00E27564" w:rsidRDefault="00540015" w:rsidP="00540015">
      <w:pPr>
        <w:widowControl w:val="0"/>
        <w:tabs>
          <w:tab w:val="left" w:pos="567"/>
        </w:tabs>
        <w:jc w:val="both"/>
        <w:rPr>
          <w:rFonts w:ascii="GHEA Grapalat" w:hAnsi="GHEA Grapalat" w:cs="GHEA Grapalat"/>
          <w:spacing w:val="-6"/>
          <w:sz w:val="22"/>
          <w:szCs w:val="22"/>
        </w:rPr>
      </w:pPr>
      <w:r w:rsidRPr="00E27564">
        <w:rPr>
          <w:rFonts w:ascii="GHEA Grapalat" w:hAnsi="GHEA Grapalat"/>
          <w:sz w:val="22"/>
          <w:szCs w:val="22"/>
        </w:rPr>
        <w:t>1</w:t>
      </w:r>
      <w:r w:rsidRPr="00E27564">
        <w:rPr>
          <w:rFonts w:ascii="GHEA Grapalat" w:hAnsi="GHEA Grapalat"/>
          <w:spacing w:val="-6"/>
          <w:sz w:val="22"/>
          <w:szCs w:val="22"/>
        </w:rPr>
        <w:t>.1.</w:t>
      </w:r>
      <w:r w:rsidRPr="00E27564">
        <w:rPr>
          <w:rFonts w:ascii="GHEA Grapalat" w:hAnsi="GHEA Grapalat"/>
          <w:spacing w:val="-6"/>
          <w:sz w:val="22"/>
          <w:szCs w:val="22"/>
        </w:rPr>
        <w:tab/>
        <w:t xml:space="preserve">Компания участвует в организованной </w:t>
      </w:r>
      <w:r>
        <w:rPr>
          <w:rFonts w:ascii="GHEA Grapalat" w:hAnsi="GHEA Grapalat"/>
          <w:b/>
          <w:sz w:val="22"/>
        </w:rPr>
        <w:t>ЗАО</w:t>
      </w:r>
      <w:r w:rsidRPr="00E27564">
        <w:rPr>
          <w:rFonts w:ascii="GHEA Grapalat" w:hAnsi="GHEA Grapalat"/>
          <w:b/>
          <w:sz w:val="22"/>
        </w:rPr>
        <w:t xml:space="preserve"> </w:t>
      </w:r>
      <w:r>
        <w:rPr>
          <w:rFonts w:ascii="GHEA Grapalat" w:hAnsi="GHEA Grapalat"/>
          <w:b/>
          <w:sz w:val="22"/>
        </w:rPr>
        <w:t>ЭЛЕКТРАТРАНСПОРТ ЕРЕВАНА</w:t>
      </w:r>
      <w:r w:rsidRPr="00E27564">
        <w:rPr>
          <w:rFonts w:ascii="GHEA Grapalat" w:hAnsi="GHEA Grapalat"/>
          <w:spacing w:val="-6"/>
          <w:sz w:val="22"/>
          <w:szCs w:val="22"/>
        </w:rPr>
        <w:t xml:space="preserve"> (далее — Заказчик) </w:t>
      </w:r>
      <w:r w:rsidRPr="00E27564">
        <w:rPr>
          <w:rFonts w:ascii="GHEA Grapalat" w:hAnsi="GHEA Grapalat"/>
          <w:sz w:val="22"/>
          <w:szCs w:val="22"/>
        </w:rPr>
        <w:t xml:space="preserve">процедуре закупок под кодом </w:t>
      </w:r>
      <w:r w:rsidR="00B6075B">
        <w:rPr>
          <w:rFonts w:ascii="GHEA Grapalat" w:hAnsi="GHEA Grapalat"/>
          <w:b/>
          <w:sz w:val="22"/>
        </w:rPr>
        <w:t>EET-GHTsDzB-26/08</w:t>
      </w:r>
    </w:p>
    <w:p w:rsidR="00540015" w:rsidRPr="00E27564" w:rsidRDefault="00540015" w:rsidP="00540015">
      <w:pPr>
        <w:widowControl w:val="0"/>
        <w:tabs>
          <w:tab w:val="left" w:pos="567"/>
        </w:tabs>
        <w:jc w:val="both"/>
        <w:rPr>
          <w:rFonts w:ascii="GHEA Grapalat" w:hAnsi="GHEA Grapalat"/>
          <w:sz w:val="22"/>
          <w:szCs w:val="22"/>
        </w:rPr>
      </w:pPr>
      <w:r w:rsidRPr="00E27564">
        <w:rPr>
          <w:rFonts w:ascii="GHEA Grapalat" w:hAnsi="GHEA Grapalat"/>
          <w:sz w:val="22"/>
          <w:szCs w:val="22"/>
        </w:rPr>
        <w:t>1.2.</w:t>
      </w:r>
      <w:r w:rsidRPr="00E27564">
        <w:rPr>
          <w:rFonts w:ascii="GHEA Grapalat" w:hAnsi="GHEA Grapalat"/>
          <w:sz w:val="22"/>
          <w:szCs w:val="22"/>
        </w:rPr>
        <w:tab/>
      </w:r>
      <w:r w:rsidRPr="00E27564">
        <w:rPr>
          <w:rFonts w:ascii="GHEA Grapalat" w:hAnsi="GHEA Grapalat" w:cs="GHEA Grapalat"/>
          <w:sz w:val="22"/>
          <w:szCs w:val="22"/>
        </w:rPr>
        <w:t xml:space="preserve">В качестве участника, </w:t>
      </w:r>
      <w:r w:rsidRPr="00E27564">
        <w:rPr>
          <w:rFonts w:ascii="GHEA Grapalat" w:hAnsi="GHEA Grapalat" w:cs="GHEA Grapalat"/>
          <w:sz w:val="22"/>
          <w:szCs w:val="22"/>
          <w:lang w:val="hy-AM"/>
        </w:rPr>
        <w:t>օ</w:t>
      </w:r>
      <w:r w:rsidRPr="00E27564">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27564">
        <w:rPr>
          <w:rFonts w:ascii="GHEA Grapalat" w:hAnsi="GHEA Grapalat" w:cs="GHEA Grapalat"/>
          <w:sz w:val="22"/>
          <w:szCs w:val="22"/>
          <w:lang w:val="en-US"/>
        </w:rPr>
        <w:t>K</w:t>
      </w:r>
      <w:r w:rsidRPr="00E27564">
        <w:rPr>
          <w:rFonts w:ascii="GHEA Grapalat" w:hAnsi="GHEA Grapalat" w:cs="GHEA Grapalat"/>
          <w:sz w:val="22"/>
          <w:szCs w:val="22"/>
        </w:rPr>
        <w:t xml:space="preserve">омпания </w:t>
      </w:r>
      <w:r w:rsidRPr="00E27564">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540015" w:rsidRPr="00E27564" w:rsidRDefault="00540015" w:rsidP="00540015">
      <w:pPr>
        <w:widowControl w:val="0"/>
        <w:tabs>
          <w:tab w:val="left" w:pos="1134"/>
        </w:tabs>
        <w:ind w:firstLine="567"/>
        <w:jc w:val="both"/>
        <w:rPr>
          <w:rFonts w:ascii="GHEA Grapalat" w:hAnsi="GHEA Grapalat" w:cs="GHEA Grapalat"/>
          <w:sz w:val="22"/>
          <w:szCs w:val="22"/>
        </w:rPr>
      </w:pPr>
      <w:r w:rsidRPr="00E27564">
        <w:rPr>
          <w:rFonts w:ascii="GHEA Grapalat" w:hAnsi="GHEA Grapalat"/>
          <w:sz w:val="22"/>
          <w:szCs w:val="22"/>
        </w:rPr>
        <w:t>1.3.</w:t>
      </w:r>
      <w:r w:rsidRPr="00E27564">
        <w:rPr>
          <w:rFonts w:ascii="GHEA Grapalat" w:hAnsi="GHEA Grapalat"/>
          <w:sz w:val="22"/>
          <w:szCs w:val="22"/>
        </w:rPr>
        <w:tab/>
        <w:t>Подписав платежное требование (далее — Требование), прилагаемое к</w:t>
      </w:r>
      <w:r w:rsidRPr="00E27564">
        <w:rPr>
          <w:rFonts w:ascii="Calibri" w:hAnsi="Calibri" w:cs="Calibri"/>
          <w:sz w:val="22"/>
          <w:szCs w:val="22"/>
          <w:lang w:val="en-US"/>
        </w:rPr>
        <w:t> </w:t>
      </w:r>
      <w:r w:rsidRPr="00E27564">
        <w:rPr>
          <w:rFonts w:ascii="GHEA Grapalat" w:hAnsi="GHEA Grapalat"/>
          <w:sz w:val="22"/>
          <w:szCs w:val="22"/>
        </w:rPr>
        <w:t xml:space="preserve">настоящему Соглашению о неустойке, Компания безотзывно соглашается, что: </w:t>
      </w:r>
    </w:p>
    <w:p w:rsidR="00540015" w:rsidRPr="00E27564" w:rsidRDefault="00540015" w:rsidP="00540015">
      <w:pPr>
        <w:widowControl w:val="0"/>
        <w:tabs>
          <w:tab w:val="left" w:pos="1134"/>
        </w:tabs>
        <w:ind w:firstLine="567"/>
        <w:jc w:val="both"/>
        <w:rPr>
          <w:rFonts w:ascii="GHEA Grapalat" w:hAnsi="GHEA Grapalat" w:cs="GHEA Grapalat"/>
          <w:sz w:val="22"/>
          <w:szCs w:val="22"/>
        </w:rPr>
      </w:pPr>
      <w:r w:rsidRPr="00E27564">
        <w:rPr>
          <w:rFonts w:ascii="GHEA Grapalat" w:hAnsi="GHEA Grapalat"/>
          <w:sz w:val="22"/>
          <w:szCs w:val="22"/>
        </w:rPr>
        <w:t>а)</w:t>
      </w:r>
      <w:r w:rsidRPr="00E27564">
        <w:rPr>
          <w:rFonts w:ascii="GHEA Grapalat" w:hAnsi="GHEA Grapalat"/>
          <w:sz w:val="22"/>
          <w:szCs w:val="22"/>
        </w:rPr>
        <w:tab/>
        <w:t xml:space="preserve">подписанием Требования Компания заверяет </w:t>
      </w:r>
      <w:r>
        <w:rPr>
          <w:rFonts w:ascii="GHEA Grapalat" w:hAnsi="GHEA Grapalat"/>
          <w:sz w:val="22"/>
          <w:szCs w:val="22"/>
        </w:rPr>
        <w:t>‘‘</w:t>
      </w:r>
      <w:r w:rsidRPr="00E27564">
        <w:rPr>
          <w:rFonts w:ascii="GHEA Grapalat" w:hAnsi="GHEA Grapalat"/>
          <w:sz w:val="22"/>
          <w:szCs w:val="22"/>
        </w:rPr>
        <w:t>акцептованный платеж</w:t>
      </w:r>
      <w:r>
        <w:rPr>
          <w:rFonts w:ascii="GHEA Grapalat" w:hAnsi="GHEA Grapalat"/>
          <w:sz w:val="22"/>
          <w:szCs w:val="22"/>
        </w:rPr>
        <w:t>’‘</w:t>
      </w:r>
      <w:r w:rsidRPr="00E27564">
        <w:rPr>
          <w:rFonts w:ascii="GHEA Grapalat" w:hAnsi="GHEA Grapalat"/>
          <w:sz w:val="22"/>
          <w:szCs w:val="22"/>
        </w:rPr>
        <w:t xml:space="preserve">, заполненный в поле </w:t>
      </w:r>
      <w:r>
        <w:rPr>
          <w:rFonts w:ascii="GHEA Grapalat" w:hAnsi="GHEA Grapalat"/>
          <w:sz w:val="22"/>
          <w:szCs w:val="22"/>
        </w:rPr>
        <w:t>‘‘</w:t>
      </w:r>
      <w:r w:rsidRPr="00E27564">
        <w:rPr>
          <w:rFonts w:ascii="GHEA Grapalat" w:hAnsi="GHEA Grapalat"/>
          <w:sz w:val="22"/>
          <w:szCs w:val="22"/>
        </w:rPr>
        <w:t>Условия оплаты</w:t>
      </w:r>
      <w:r>
        <w:rPr>
          <w:rFonts w:ascii="GHEA Grapalat" w:hAnsi="GHEA Grapalat"/>
          <w:sz w:val="22"/>
          <w:szCs w:val="22"/>
        </w:rPr>
        <w:t>’‘</w:t>
      </w:r>
      <w:r w:rsidRPr="00E27564">
        <w:rPr>
          <w:rFonts w:ascii="GHEA Grapalat" w:hAnsi="GHEA Grapalat"/>
          <w:sz w:val="22"/>
          <w:szCs w:val="22"/>
        </w:rPr>
        <w:t xml:space="preserve">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540015" w:rsidRPr="00E27564" w:rsidRDefault="00540015" w:rsidP="00540015">
      <w:pPr>
        <w:widowControl w:val="0"/>
        <w:tabs>
          <w:tab w:val="left" w:pos="1134"/>
        </w:tabs>
        <w:ind w:firstLine="567"/>
        <w:jc w:val="both"/>
        <w:rPr>
          <w:rFonts w:ascii="GHEA Grapalat" w:hAnsi="GHEA Grapalat" w:cs="GHEA Grapalat"/>
          <w:sz w:val="22"/>
          <w:szCs w:val="22"/>
        </w:rPr>
      </w:pPr>
      <w:r w:rsidRPr="00E27564">
        <w:rPr>
          <w:rFonts w:ascii="GHEA Grapalat" w:hAnsi="GHEA Grapalat"/>
          <w:sz w:val="22"/>
          <w:szCs w:val="22"/>
        </w:rPr>
        <w:t>б)</w:t>
      </w:r>
      <w:r w:rsidRPr="00E27564">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540015" w:rsidRPr="00E27564" w:rsidRDefault="00540015" w:rsidP="00540015">
      <w:pPr>
        <w:widowControl w:val="0"/>
        <w:tabs>
          <w:tab w:val="left" w:pos="1134"/>
        </w:tabs>
        <w:ind w:firstLine="567"/>
        <w:jc w:val="both"/>
        <w:rPr>
          <w:rFonts w:ascii="GHEA Grapalat" w:hAnsi="GHEA Grapalat" w:cs="GHEA Grapalat"/>
          <w:sz w:val="22"/>
          <w:szCs w:val="22"/>
        </w:rPr>
      </w:pPr>
      <w:r w:rsidRPr="00E27564">
        <w:rPr>
          <w:rFonts w:ascii="GHEA Grapalat" w:hAnsi="GHEA Grapalat"/>
          <w:sz w:val="22"/>
          <w:szCs w:val="22"/>
        </w:rPr>
        <w:t>в)</w:t>
      </w:r>
      <w:r w:rsidRPr="00E27564">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540015" w:rsidRPr="00E27564" w:rsidRDefault="00540015" w:rsidP="00540015">
      <w:pPr>
        <w:widowControl w:val="0"/>
        <w:tabs>
          <w:tab w:val="left" w:pos="1134"/>
        </w:tabs>
        <w:ind w:firstLine="567"/>
        <w:jc w:val="both"/>
        <w:rPr>
          <w:rFonts w:ascii="GHEA Grapalat" w:hAnsi="GHEA Grapalat" w:cs="GHEA Grapalat"/>
          <w:sz w:val="22"/>
          <w:szCs w:val="22"/>
        </w:rPr>
      </w:pPr>
      <w:r w:rsidRPr="00E27564">
        <w:rPr>
          <w:rFonts w:ascii="GHEA Grapalat" w:hAnsi="GHEA Grapalat"/>
          <w:sz w:val="22"/>
          <w:szCs w:val="22"/>
        </w:rPr>
        <w:t>г)</w:t>
      </w:r>
      <w:r w:rsidRPr="00E27564">
        <w:rPr>
          <w:rFonts w:ascii="GHEA Grapalat" w:hAnsi="GHEA Grapalat"/>
          <w:sz w:val="22"/>
          <w:szCs w:val="22"/>
        </w:rPr>
        <w:tab/>
        <w:t>Компания подтверждает, что акцептовала Требование в полном размере суммы неустойки.</w:t>
      </w:r>
    </w:p>
    <w:p w:rsidR="00540015" w:rsidRPr="00E27564" w:rsidRDefault="00540015" w:rsidP="00540015">
      <w:pPr>
        <w:widowControl w:val="0"/>
        <w:tabs>
          <w:tab w:val="left" w:pos="1134"/>
        </w:tabs>
        <w:ind w:firstLine="567"/>
        <w:jc w:val="both"/>
        <w:rPr>
          <w:rFonts w:ascii="GHEA Grapalat" w:hAnsi="GHEA Grapalat" w:cs="GHEA Grapalat"/>
          <w:sz w:val="22"/>
          <w:szCs w:val="22"/>
        </w:rPr>
      </w:pPr>
      <w:r w:rsidRPr="00E27564">
        <w:rPr>
          <w:rFonts w:ascii="GHEA Grapalat" w:hAnsi="GHEA Grapalat"/>
          <w:sz w:val="22"/>
          <w:szCs w:val="22"/>
        </w:rPr>
        <w:t>д)</w:t>
      </w:r>
      <w:r w:rsidRPr="00E27564">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540015" w:rsidRPr="00E27564" w:rsidRDefault="00540015" w:rsidP="00540015">
      <w:pPr>
        <w:widowControl w:val="0"/>
        <w:tabs>
          <w:tab w:val="left" w:pos="1134"/>
        </w:tabs>
        <w:ind w:firstLine="567"/>
        <w:jc w:val="both"/>
        <w:rPr>
          <w:rFonts w:ascii="GHEA Grapalat" w:hAnsi="GHEA Grapalat" w:cs="GHEA Grapalat"/>
          <w:sz w:val="22"/>
          <w:szCs w:val="22"/>
        </w:rPr>
      </w:pPr>
      <w:r w:rsidRPr="00E27564">
        <w:rPr>
          <w:rFonts w:ascii="GHEA Grapalat" w:hAnsi="GHEA Grapalat"/>
          <w:sz w:val="22"/>
          <w:szCs w:val="22"/>
        </w:rPr>
        <w:t>1.4.</w:t>
      </w:r>
      <w:r w:rsidRPr="00E27564">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E27564">
        <w:rPr>
          <w:rFonts w:ascii="Calibri" w:hAnsi="Calibri" w:cs="Calibri"/>
          <w:sz w:val="22"/>
          <w:szCs w:val="22"/>
          <w:lang w:val="en-US"/>
        </w:rPr>
        <w:t> </w:t>
      </w:r>
      <w:r w:rsidRPr="00E27564">
        <w:rPr>
          <w:rFonts w:ascii="GHEA Grapalat" w:hAnsi="GHEA Grapalat"/>
          <w:sz w:val="22"/>
          <w:szCs w:val="22"/>
        </w:rPr>
        <w:t xml:space="preserve">Банк-плательщик оригиналы настоящего Соглашения о неустойке и прилагаемого Требования, </w:t>
      </w:r>
      <w:r w:rsidRPr="00E27564">
        <w:rPr>
          <w:rFonts w:ascii="GHEA Grapalat" w:hAnsi="GHEA Grapalat"/>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540015" w:rsidRPr="00E27564" w:rsidRDefault="00540015" w:rsidP="00540015">
      <w:pPr>
        <w:widowControl w:val="0"/>
        <w:tabs>
          <w:tab w:val="left" w:pos="1134"/>
        </w:tabs>
        <w:ind w:firstLine="567"/>
        <w:jc w:val="both"/>
        <w:rPr>
          <w:rFonts w:ascii="GHEA Grapalat" w:hAnsi="GHEA Grapalat" w:cs="GHEA Grapalat"/>
          <w:sz w:val="22"/>
          <w:szCs w:val="22"/>
        </w:rPr>
      </w:pPr>
      <w:r w:rsidRPr="00E27564">
        <w:rPr>
          <w:rFonts w:ascii="GHEA Grapalat" w:hAnsi="GHEA Grapalat"/>
          <w:sz w:val="22"/>
          <w:szCs w:val="22"/>
        </w:rPr>
        <w:t>1.5.</w:t>
      </w:r>
      <w:r w:rsidRPr="00E27564">
        <w:rPr>
          <w:rFonts w:ascii="GHEA Grapalat" w:hAnsi="GHEA Grapalat"/>
          <w:sz w:val="22"/>
          <w:szCs w:val="22"/>
        </w:rPr>
        <w:tab/>
        <w:t>Заказчик может представить в Банк-плательщик иные дополнительные документы.</w:t>
      </w:r>
    </w:p>
    <w:p w:rsidR="00540015" w:rsidRPr="00E27564" w:rsidRDefault="00540015" w:rsidP="00540015">
      <w:pPr>
        <w:widowControl w:val="0"/>
        <w:tabs>
          <w:tab w:val="left" w:pos="1134"/>
        </w:tabs>
        <w:ind w:firstLine="567"/>
        <w:jc w:val="both"/>
        <w:rPr>
          <w:rFonts w:ascii="GHEA Grapalat" w:hAnsi="GHEA Grapalat" w:cs="GHEA Grapalat"/>
          <w:sz w:val="22"/>
          <w:szCs w:val="22"/>
        </w:rPr>
      </w:pPr>
      <w:r w:rsidRPr="00E27564">
        <w:rPr>
          <w:rFonts w:ascii="GHEA Grapalat" w:hAnsi="GHEA Grapalat"/>
          <w:sz w:val="22"/>
          <w:szCs w:val="22"/>
        </w:rPr>
        <w:t>1.6. Банк не несет какой-либо ответственности за риски (понесенные</w:t>
      </w:r>
      <w:r w:rsidRPr="00E27564">
        <w:rPr>
          <w:rFonts w:ascii="Calibri" w:hAnsi="Calibri" w:cs="Calibri"/>
          <w:sz w:val="22"/>
          <w:szCs w:val="22"/>
          <w:lang w:val="en-US"/>
        </w:rPr>
        <w:t> </w:t>
      </w:r>
      <w:r w:rsidRPr="00E27564">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27564">
        <w:rPr>
          <w:rFonts w:ascii="Calibri" w:hAnsi="Calibri" w:cs="Calibri"/>
          <w:sz w:val="22"/>
          <w:szCs w:val="22"/>
          <w:lang w:val="en-US"/>
        </w:rPr>
        <w:t> </w:t>
      </w:r>
      <w:r w:rsidRPr="00E27564">
        <w:rPr>
          <w:rFonts w:ascii="GHEA Grapalat" w:hAnsi="GHEA Grapalat"/>
          <w:sz w:val="22"/>
          <w:szCs w:val="22"/>
        </w:rPr>
        <w:t>Требовании. Банк не обязан проверять факты нарушения Компанией условий договора.</w:t>
      </w:r>
    </w:p>
    <w:p w:rsidR="00540015" w:rsidRPr="00E27564" w:rsidRDefault="00540015" w:rsidP="00540015">
      <w:pPr>
        <w:widowControl w:val="0"/>
        <w:tabs>
          <w:tab w:val="left" w:pos="1134"/>
        </w:tabs>
        <w:ind w:firstLine="567"/>
        <w:jc w:val="both"/>
        <w:rPr>
          <w:rFonts w:ascii="GHEA Grapalat" w:hAnsi="GHEA Grapalat" w:cs="GHEA Grapalat"/>
          <w:sz w:val="22"/>
          <w:szCs w:val="22"/>
        </w:rPr>
      </w:pPr>
      <w:r w:rsidRPr="00E27564">
        <w:rPr>
          <w:rFonts w:ascii="GHEA Grapalat" w:hAnsi="GHEA Grapalat"/>
          <w:sz w:val="22"/>
          <w:szCs w:val="22"/>
        </w:rPr>
        <w:t>1.7.</w:t>
      </w:r>
      <w:r w:rsidRPr="00E27564">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540015" w:rsidRDefault="00540015" w:rsidP="00540015">
      <w:pPr>
        <w:widowControl w:val="0"/>
        <w:tabs>
          <w:tab w:val="left" w:pos="1134"/>
        </w:tabs>
        <w:ind w:firstLine="567"/>
        <w:jc w:val="both"/>
        <w:rPr>
          <w:rFonts w:ascii="GHEA Grapalat" w:hAnsi="GHEA Grapalat"/>
          <w:sz w:val="22"/>
          <w:szCs w:val="22"/>
        </w:rPr>
      </w:pPr>
      <w:r w:rsidRPr="00E27564">
        <w:rPr>
          <w:rFonts w:ascii="GHEA Grapalat" w:hAnsi="GHEA Grapalat"/>
          <w:sz w:val="22"/>
          <w:szCs w:val="22"/>
        </w:rPr>
        <w:t>1.8.</w:t>
      </w:r>
      <w:r w:rsidRPr="00E27564">
        <w:rPr>
          <w:rFonts w:ascii="GHEA Grapalat" w:hAnsi="GHEA Grapalat"/>
          <w:sz w:val="22"/>
          <w:szCs w:val="22"/>
        </w:rPr>
        <w:tab/>
        <w:t>В случае если в течение десяти рабочих дней после представления в</w:t>
      </w:r>
      <w:r w:rsidRPr="00E27564">
        <w:rPr>
          <w:rFonts w:ascii="Calibri" w:hAnsi="Calibri" w:cs="Calibri"/>
          <w:sz w:val="22"/>
          <w:szCs w:val="22"/>
          <w:lang w:val="en-US"/>
        </w:rPr>
        <w:t> </w:t>
      </w:r>
      <w:r w:rsidRPr="00E27564">
        <w:rPr>
          <w:rFonts w:ascii="GHEA Grapalat" w:hAnsi="GHEA Grapalat"/>
          <w:sz w:val="22"/>
          <w:szCs w:val="22"/>
        </w:rPr>
        <w:t>Банк настоящего Соглашения и прилагаемого Требования по независящим от</w:t>
      </w:r>
      <w:r w:rsidRPr="00E27564">
        <w:rPr>
          <w:rFonts w:ascii="Calibri" w:hAnsi="Calibri" w:cs="Calibri"/>
          <w:sz w:val="22"/>
          <w:szCs w:val="22"/>
          <w:lang w:val="en-US"/>
        </w:rPr>
        <w:t> </w:t>
      </w:r>
      <w:r w:rsidRPr="00E27564">
        <w:rPr>
          <w:rFonts w:ascii="GHEA Grapalat" w:hAnsi="GHEA Grapalat"/>
          <w:sz w:val="22"/>
          <w:szCs w:val="22"/>
        </w:rPr>
        <w:t xml:space="preserve">Банка причинам Заказчику не выплачивается сумма, Заказчик передает в ЗАО </w:t>
      </w:r>
      <w:r>
        <w:rPr>
          <w:rFonts w:ascii="GHEA Grapalat" w:hAnsi="GHEA Grapalat"/>
          <w:sz w:val="22"/>
          <w:szCs w:val="22"/>
        </w:rPr>
        <w:t>‘‘</w:t>
      </w:r>
      <w:r w:rsidRPr="00E27564">
        <w:rPr>
          <w:rFonts w:ascii="GHEA Grapalat" w:hAnsi="GHEA Grapalat"/>
          <w:sz w:val="22"/>
          <w:szCs w:val="22"/>
        </w:rPr>
        <w:t>АКРА Кредит Репортинг</w:t>
      </w:r>
      <w:r>
        <w:rPr>
          <w:rFonts w:ascii="GHEA Grapalat" w:hAnsi="GHEA Grapalat"/>
          <w:sz w:val="22"/>
          <w:szCs w:val="22"/>
        </w:rPr>
        <w:t>’‘</w:t>
      </w:r>
      <w:r w:rsidRPr="00E27564">
        <w:rPr>
          <w:rFonts w:ascii="GHEA Grapalat" w:hAnsi="GHEA Grapalat"/>
          <w:sz w:val="22"/>
          <w:szCs w:val="22"/>
        </w:rPr>
        <w:t xml:space="preserve"> (Кредитное бюро) сведения о Компании в связи с</w:t>
      </w:r>
      <w:r w:rsidRPr="00E27564">
        <w:rPr>
          <w:rFonts w:ascii="Calibri" w:hAnsi="Calibri" w:cs="Calibri"/>
          <w:sz w:val="22"/>
          <w:szCs w:val="22"/>
          <w:lang w:val="en-US"/>
        </w:rPr>
        <w:t> </w:t>
      </w:r>
      <w:r w:rsidRPr="00E27564">
        <w:rPr>
          <w:rFonts w:ascii="GHEA Grapalat" w:hAnsi="GHEA Grapalat"/>
          <w:sz w:val="22"/>
          <w:szCs w:val="22"/>
        </w:rPr>
        <w:t>неуплатой.</w:t>
      </w:r>
    </w:p>
    <w:p w:rsidR="00540015" w:rsidRPr="00E27564" w:rsidRDefault="00540015" w:rsidP="00540015">
      <w:pPr>
        <w:widowControl w:val="0"/>
        <w:tabs>
          <w:tab w:val="left" w:pos="1134"/>
        </w:tabs>
        <w:ind w:firstLine="567"/>
        <w:jc w:val="both"/>
        <w:rPr>
          <w:rFonts w:ascii="GHEA Grapalat" w:hAnsi="GHEA Grapalat" w:cs="GHEA Grapalat"/>
          <w:sz w:val="22"/>
          <w:szCs w:val="22"/>
        </w:rPr>
      </w:pPr>
    </w:p>
    <w:p w:rsidR="00540015" w:rsidRPr="00E27564" w:rsidRDefault="00540015" w:rsidP="00540015">
      <w:pPr>
        <w:widowControl w:val="0"/>
        <w:jc w:val="center"/>
        <w:rPr>
          <w:rFonts w:ascii="GHEA Grapalat" w:hAnsi="GHEA Grapalat" w:cs="GHEA Grapalat"/>
          <w:b/>
          <w:bCs/>
          <w:sz w:val="22"/>
          <w:szCs w:val="22"/>
        </w:rPr>
      </w:pPr>
      <w:r w:rsidRPr="00E27564">
        <w:rPr>
          <w:rFonts w:ascii="GHEA Grapalat" w:hAnsi="GHEA Grapalat"/>
          <w:b/>
          <w:sz w:val="22"/>
          <w:szCs w:val="22"/>
        </w:rPr>
        <w:t>2. Иные условия</w:t>
      </w:r>
    </w:p>
    <w:p w:rsidR="00540015" w:rsidRPr="00E27564" w:rsidRDefault="00540015" w:rsidP="00540015">
      <w:pPr>
        <w:widowControl w:val="0"/>
        <w:tabs>
          <w:tab w:val="left" w:pos="1134"/>
        </w:tabs>
        <w:ind w:firstLine="567"/>
        <w:jc w:val="both"/>
        <w:rPr>
          <w:rFonts w:ascii="GHEA Grapalat" w:hAnsi="GHEA Grapalat"/>
          <w:sz w:val="22"/>
          <w:szCs w:val="22"/>
        </w:rPr>
      </w:pPr>
      <w:r w:rsidRPr="00E27564">
        <w:rPr>
          <w:rFonts w:ascii="GHEA Grapalat" w:hAnsi="GHEA Grapalat"/>
          <w:sz w:val="22"/>
          <w:szCs w:val="22"/>
        </w:rPr>
        <w:t>2.1.</w:t>
      </w:r>
      <w:r w:rsidRPr="00E27564">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540015" w:rsidRPr="00E27564" w:rsidRDefault="00540015" w:rsidP="00540015">
      <w:pPr>
        <w:widowControl w:val="0"/>
        <w:tabs>
          <w:tab w:val="left" w:pos="1134"/>
        </w:tabs>
        <w:ind w:firstLine="567"/>
        <w:jc w:val="both"/>
        <w:rPr>
          <w:rFonts w:ascii="GHEA Grapalat" w:hAnsi="GHEA Grapalat" w:cs="GHEA Grapalat"/>
          <w:sz w:val="22"/>
          <w:szCs w:val="22"/>
        </w:rPr>
      </w:pPr>
      <w:r w:rsidRPr="00E27564">
        <w:rPr>
          <w:rFonts w:ascii="GHEA Grapalat" w:hAnsi="GHEA Grapalat"/>
          <w:sz w:val="22"/>
          <w:szCs w:val="22"/>
        </w:rPr>
        <w:t>2.2.</w:t>
      </w:r>
      <w:r w:rsidRPr="00E27564">
        <w:rPr>
          <w:rFonts w:ascii="GHEA Grapalat" w:hAnsi="GHEA Grapalat"/>
          <w:sz w:val="22"/>
          <w:szCs w:val="22"/>
        </w:rPr>
        <w:tab/>
        <w:t xml:space="preserve">Представив настоящее Соглашение и прилагаемое Требование в Банк-плательщик: </w:t>
      </w:r>
    </w:p>
    <w:p w:rsidR="00540015" w:rsidRPr="00E27564" w:rsidRDefault="00540015" w:rsidP="00540015">
      <w:pPr>
        <w:widowControl w:val="0"/>
        <w:tabs>
          <w:tab w:val="left" w:pos="1134"/>
        </w:tabs>
        <w:ind w:firstLine="567"/>
        <w:jc w:val="both"/>
        <w:rPr>
          <w:rFonts w:ascii="GHEA Grapalat" w:hAnsi="GHEA Grapalat" w:cs="GHEA Grapalat"/>
          <w:sz w:val="22"/>
          <w:szCs w:val="22"/>
        </w:rPr>
      </w:pPr>
      <w:r w:rsidRPr="00E27564">
        <w:rPr>
          <w:rFonts w:ascii="GHEA Grapalat" w:hAnsi="GHEA Grapalat"/>
          <w:sz w:val="22"/>
          <w:szCs w:val="22"/>
        </w:rPr>
        <w:t>2.2.1.</w:t>
      </w:r>
      <w:r w:rsidRPr="00E27564">
        <w:rPr>
          <w:rFonts w:ascii="GHEA Grapalat" w:hAnsi="GHEA Grapalat"/>
          <w:sz w:val="22"/>
          <w:szCs w:val="22"/>
        </w:rPr>
        <w:tab/>
        <w:t>Заказчик подтверждает, что Компания допустила нарушение договорных обязательств, а</w:t>
      </w:r>
    </w:p>
    <w:p w:rsidR="00540015" w:rsidRPr="00E27564" w:rsidDel="00A13215" w:rsidRDefault="00540015" w:rsidP="00540015">
      <w:pPr>
        <w:widowControl w:val="0"/>
        <w:tabs>
          <w:tab w:val="left" w:pos="1134"/>
        </w:tabs>
        <w:ind w:firstLine="567"/>
        <w:jc w:val="both"/>
        <w:rPr>
          <w:rFonts w:ascii="GHEA Grapalat" w:hAnsi="GHEA Grapalat" w:cs="GHEA Grapalat"/>
          <w:sz w:val="22"/>
          <w:szCs w:val="22"/>
        </w:rPr>
      </w:pPr>
      <w:r w:rsidRPr="00E27564">
        <w:rPr>
          <w:rFonts w:ascii="GHEA Grapalat" w:hAnsi="GHEA Grapalat"/>
          <w:sz w:val="22"/>
          <w:szCs w:val="22"/>
        </w:rPr>
        <w:t>2.2.2.</w:t>
      </w:r>
      <w:r w:rsidRPr="00E27564">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540015" w:rsidRPr="00E27564" w:rsidRDefault="00540015" w:rsidP="00540015">
      <w:pPr>
        <w:widowControl w:val="0"/>
        <w:tabs>
          <w:tab w:val="left" w:pos="1134"/>
        </w:tabs>
        <w:ind w:firstLine="567"/>
        <w:jc w:val="both"/>
        <w:rPr>
          <w:rFonts w:ascii="GHEA Grapalat" w:hAnsi="GHEA Grapalat"/>
          <w:sz w:val="22"/>
          <w:szCs w:val="22"/>
        </w:rPr>
      </w:pPr>
      <w:r w:rsidRPr="00E27564">
        <w:rPr>
          <w:rFonts w:ascii="GHEA Grapalat" w:hAnsi="GHEA Grapalat"/>
          <w:sz w:val="22"/>
          <w:szCs w:val="22"/>
        </w:rPr>
        <w:t>2.3.</w:t>
      </w:r>
      <w:r w:rsidRPr="00E27564">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540015" w:rsidRDefault="00540015" w:rsidP="00540015">
      <w:pPr>
        <w:widowControl w:val="0"/>
        <w:ind w:firstLine="567"/>
        <w:jc w:val="center"/>
        <w:rPr>
          <w:rFonts w:ascii="GHEA Grapalat" w:hAnsi="GHEA Grapalat"/>
          <w:b/>
          <w:sz w:val="22"/>
          <w:szCs w:val="22"/>
        </w:rPr>
      </w:pPr>
    </w:p>
    <w:p w:rsidR="00540015" w:rsidRPr="00E27564" w:rsidRDefault="00540015" w:rsidP="00540015">
      <w:pPr>
        <w:widowControl w:val="0"/>
        <w:ind w:firstLine="567"/>
        <w:jc w:val="center"/>
        <w:rPr>
          <w:rFonts w:ascii="GHEA Grapalat" w:hAnsi="GHEA Grapalat"/>
          <w:b/>
          <w:sz w:val="22"/>
          <w:szCs w:val="22"/>
        </w:rPr>
      </w:pPr>
      <w:r w:rsidRPr="00E27564">
        <w:rPr>
          <w:rFonts w:ascii="GHEA Grapalat" w:hAnsi="GHEA Grapalat"/>
          <w:b/>
          <w:sz w:val="22"/>
          <w:szCs w:val="22"/>
        </w:rPr>
        <w:t>3. Адрес, банковские реквизиты Компании</w:t>
      </w:r>
    </w:p>
    <w:p w:rsidR="00540015" w:rsidRPr="00E27564" w:rsidRDefault="00540015" w:rsidP="00540015">
      <w:pPr>
        <w:widowControl w:val="0"/>
        <w:jc w:val="both"/>
        <w:rPr>
          <w:rFonts w:ascii="GHEA Grapalat" w:hAnsi="GHEA Grapalat"/>
          <w:sz w:val="22"/>
          <w:szCs w:val="22"/>
        </w:rPr>
      </w:pPr>
      <w:r w:rsidRPr="00E27564">
        <w:rPr>
          <w:rFonts w:ascii="GHEA Grapalat" w:hAnsi="GHEA Grapalat"/>
          <w:sz w:val="22"/>
          <w:szCs w:val="22"/>
        </w:rPr>
        <w:t>_____________________________________</w:t>
      </w:r>
    </w:p>
    <w:p w:rsidR="00540015" w:rsidRPr="00E27564" w:rsidRDefault="00540015" w:rsidP="00540015">
      <w:pPr>
        <w:widowControl w:val="0"/>
        <w:ind w:right="4250"/>
        <w:jc w:val="center"/>
        <w:rPr>
          <w:rFonts w:ascii="GHEA Grapalat" w:hAnsi="GHEA Grapalat"/>
          <w:sz w:val="22"/>
          <w:szCs w:val="22"/>
          <w:vertAlign w:val="superscript"/>
        </w:rPr>
      </w:pPr>
      <w:r w:rsidRPr="00E27564">
        <w:rPr>
          <w:rFonts w:ascii="GHEA Grapalat" w:hAnsi="GHEA Grapalat"/>
          <w:sz w:val="22"/>
          <w:szCs w:val="22"/>
          <w:vertAlign w:val="superscript"/>
        </w:rPr>
        <w:t>наименование комании</w:t>
      </w:r>
    </w:p>
    <w:p w:rsidR="00540015" w:rsidRPr="00E27564" w:rsidRDefault="00540015" w:rsidP="00540015">
      <w:pPr>
        <w:widowControl w:val="0"/>
        <w:jc w:val="both"/>
        <w:rPr>
          <w:rFonts w:ascii="GHEA Grapalat" w:hAnsi="GHEA Grapalat"/>
          <w:sz w:val="22"/>
          <w:szCs w:val="22"/>
        </w:rPr>
      </w:pPr>
      <w:r w:rsidRPr="00E27564">
        <w:rPr>
          <w:rFonts w:ascii="GHEA Grapalat" w:hAnsi="GHEA Grapalat"/>
          <w:sz w:val="22"/>
          <w:szCs w:val="22"/>
        </w:rPr>
        <w:t>_______________________________________</w:t>
      </w:r>
    </w:p>
    <w:p w:rsidR="00540015" w:rsidRPr="00E27564" w:rsidRDefault="00540015" w:rsidP="00540015">
      <w:pPr>
        <w:widowControl w:val="0"/>
        <w:ind w:right="4250"/>
        <w:jc w:val="center"/>
        <w:rPr>
          <w:rFonts w:ascii="GHEA Grapalat" w:hAnsi="GHEA Grapalat"/>
          <w:sz w:val="22"/>
          <w:szCs w:val="22"/>
          <w:vertAlign w:val="superscript"/>
        </w:rPr>
      </w:pPr>
      <w:r w:rsidRPr="00E27564">
        <w:rPr>
          <w:rFonts w:ascii="GHEA Grapalat" w:hAnsi="GHEA Grapalat"/>
          <w:sz w:val="22"/>
          <w:szCs w:val="22"/>
          <w:vertAlign w:val="superscript"/>
        </w:rPr>
        <w:t>адрес компании</w:t>
      </w:r>
    </w:p>
    <w:p w:rsidR="00540015" w:rsidRPr="00E27564" w:rsidRDefault="00540015" w:rsidP="00540015">
      <w:pPr>
        <w:widowControl w:val="0"/>
        <w:jc w:val="both"/>
        <w:rPr>
          <w:rFonts w:ascii="GHEA Grapalat" w:hAnsi="GHEA Grapalat"/>
          <w:sz w:val="22"/>
          <w:szCs w:val="22"/>
        </w:rPr>
      </w:pPr>
      <w:r w:rsidRPr="00E27564">
        <w:rPr>
          <w:rFonts w:ascii="GHEA Grapalat" w:hAnsi="GHEA Grapalat"/>
          <w:sz w:val="22"/>
          <w:szCs w:val="22"/>
        </w:rPr>
        <w:t>_______________________________________</w:t>
      </w:r>
    </w:p>
    <w:p w:rsidR="00540015" w:rsidRPr="00E27564" w:rsidRDefault="00540015" w:rsidP="00540015">
      <w:pPr>
        <w:widowControl w:val="0"/>
        <w:ind w:right="4250"/>
        <w:jc w:val="center"/>
        <w:rPr>
          <w:rFonts w:ascii="GHEA Grapalat" w:hAnsi="GHEA Grapalat"/>
          <w:sz w:val="22"/>
          <w:szCs w:val="22"/>
          <w:vertAlign w:val="superscript"/>
        </w:rPr>
      </w:pPr>
      <w:r w:rsidRPr="00E27564">
        <w:rPr>
          <w:rFonts w:ascii="GHEA Grapalat" w:hAnsi="GHEA Grapalat"/>
          <w:sz w:val="22"/>
          <w:szCs w:val="22"/>
          <w:vertAlign w:val="superscript"/>
        </w:rPr>
        <w:t>наименование обслуживающего компанию банка</w:t>
      </w:r>
    </w:p>
    <w:p w:rsidR="00540015" w:rsidRPr="00E27564" w:rsidRDefault="00540015" w:rsidP="00540015">
      <w:pPr>
        <w:widowControl w:val="0"/>
        <w:rPr>
          <w:rFonts w:ascii="GHEA Grapalat" w:hAnsi="GHEA Grapalat"/>
          <w:sz w:val="22"/>
          <w:szCs w:val="22"/>
        </w:rPr>
      </w:pPr>
      <w:r w:rsidRPr="00E27564">
        <w:rPr>
          <w:rFonts w:ascii="GHEA Grapalat" w:hAnsi="GHEA Grapalat"/>
          <w:sz w:val="22"/>
          <w:szCs w:val="22"/>
        </w:rPr>
        <w:t>День/месяц/год М. П.</w:t>
      </w:r>
    </w:p>
    <w:p w:rsidR="004864A8" w:rsidRPr="00B138F3" w:rsidRDefault="004864A8" w:rsidP="004864A8">
      <w:pPr>
        <w:widowControl w:val="0"/>
        <w:spacing w:after="160"/>
        <w:ind w:left="567" w:right="565"/>
        <w:jc w:val="center"/>
        <w:rPr>
          <w:rFonts w:ascii="GHEA Grapalat" w:hAnsi="GHEA Grapalat"/>
          <w:b/>
        </w:rPr>
      </w:pPr>
    </w:p>
    <w:p w:rsidR="004864A8" w:rsidRPr="00B138F3" w:rsidRDefault="004864A8" w:rsidP="004864A8">
      <w:pPr>
        <w:widowControl w:val="0"/>
        <w:spacing w:after="160"/>
        <w:ind w:left="567" w:right="565"/>
        <w:jc w:val="center"/>
        <w:rPr>
          <w:rFonts w:ascii="GHEA Grapalat" w:hAnsi="GHEA Grapalat"/>
          <w:b/>
        </w:rPr>
      </w:pPr>
    </w:p>
    <w:p w:rsidR="004864A8" w:rsidRPr="00B138F3" w:rsidRDefault="004864A8" w:rsidP="004864A8">
      <w:pPr>
        <w:widowControl w:val="0"/>
        <w:spacing w:after="160"/>
        <w:ind w:left="567" w:right="565"/>
        <w:jc w:val="center"/>
        <w:rPr>
          <w:rFonts w:ascii="GHEA Grapalat" w:hAnsi="GHEA Grapalat"/>
          <w:b/>
        </w:rPr>
      </w:pPr>
    </w:p>
    <w:p w:rsidR="004864A8" w:rsidRPr="00B138F3" w:rsidRDefault="004864A8" w:rsidP="004864A8">
      <w:pPr>
        <w:widowControl w:val="0"/>
        <w:spacing w:after="160"/>
        <w:jc w:val="both"/>
        <w:rPr>
          <w:rFonts w:ascii="GHEA Grapalat" w:hAnsi="GHEA Grapalat"/>
        </w:rPr>
      </w:pPr>
      <w:r w:rsidRPr="00B138F3">
        <w:rPr>
          <w:rFonts w:ascii="GHEA Grapalat" w:hAnsi="GHEA Grapalat"/>
        </w:rPr>
        <w:br w:type="page"/>
      </w: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131F0B" w:rsidRPr="00FC3A49" w:rsidRDefault="00131F0B" w:rsidP="00E537A4">
      <w:pPr>
        <w:widowControl w:val="0"/>
        <w:spacing w:after="160"/>
        <w:ind w:firstLine="567"/>
        <w:jc w:val="right"/>
        <w:rPr>
          <w:rFonts w:ascii="GHEA Grapalat" w:eastAsiaTheme="minorHAnsi" w:hAnsi="GHEA Grapalat" w:cstheme="minorBidi"/>
          <w:color w:val="FF0000"/>
          <w:lang w:val="hy-AM"/>
        </w:rPr>
      </w:pPr>
      <w:r>
        <w:rPr>
          <w:rFonts w:ascii="GHEA Grapalat" w:hAnsi="GHEA Grapalat"/>
          <w:b/>
        </w:rPr>
        <w:br w:type="page"/>
      </w:r>
      <w:r w:rsidR="00E537A4" w:rsidRPr="00FC3A49">
        <w:rPr>
          <w:rFonts w:ascii="GHEA Grapalat" w:eastAsiaTheme="minorHAnsi" w:hAnsi="GHEA Grapalat" w:cstheme="minorBidi"/>
          <w:color w:val="FF0000"/>
          <w:lang w:val="hy-AM"/>
        </w:rPr>
        <w:lastRenderedPageBreak/>
        <w:t xml:space="preserve"> </w:t>
      </w:r>
    </w:p>
    <w:p w:rsidR="00131F0B" w:rsidRPr="00FC3A49" w:rsidRDefault="00131F0B" w:rsidP="00131F0B">
      <w:pPr>
        <w:widowControl w:val="0"/>
        <w:spacing w:after="160"/>
        <w:ind w:left="567" w:right="565"/>
        <w:jc w:val="center"/>
        <w:rPr>
          <w:rFonts w:ascii="GHEA Grapalat" w:hAnsi="GHEA Grapalat"/>
          <w:b/>
          <w:color w:val="FF0000"/>
          <w:lang w:val="hy-AM"/>
        </w:rPr>
      </w:pPr>
    </w:p>
    <w:p w:rsidR="00131F0B" w:rsidRPr="00B138F3" w:rsidRDefault="00131F0B" w:rsidP="00131F0B">
      <w:pPr>
        <w:widowControl w:val="0"/>
        <w:spacing w:after="160"/>
        <w:ind w:left="567" w:right="565"/>
        <w:jc w:val="center"/>
        <w:rPr>
          <w:rFonts w:ascii="GHEA Grapalat" w:hAnsi="GHEA Grapalat"/>
          <w:b/>
        </w:rPr>
      </w:pPr>
    </w:p>
    <w:p w:rsidR="00131F0B" w:rsidRDefault="00131F0B" w:rsidP="00131F0B">
      <w:pPr>
        <w:rPr>
          <w:rFonts w:ascii="GHEA Grapalat" w:hAnsi="GHEA Grapalat"/>
          <w:b/>
        </w:rPr>
      </w:pPr>
      <w:r>
        <w:rPr>
          <w:rFonts w:ascii="GHEA Grapalat" w:hAnsi="GHEA Grapalat"/>
          <w:b/>
        </w:rPr>
        <w:br w:type="page"/>
      </w:r>
    </w:p>
    <w:p w:rsidR="00E537A4" w:rsidRPr="00E537A4" w:rsidRDefault="00E537A4" w:rsidP="00E537A4">
      <w:pPr>
        <w:pStyle w:val="norm"/>
        <w:widowControl w:val="0"/>
        <w:spacing w:line="240" w:lineRule="auto"/>
        <w:ind w:firstLine="284"/>
        <w:jc w:val="right"/>
        <w:rPr>
          <w:rFonts w:ascii="GHEA Grapalat" w:hAnsi="GHEA Grapalat" w:cs="Sylfaen"/>
          <w:b/>
          <w:sz w:val="24"/>
          <w:szCs w:val="24"/>
          <w:lang w:val="en-US"/>
        </w:rPr>
      </w:pPr>
      <w:r w:rsidRPr="00E27564">
        <w:rPr>
          <w:rFonts w:ascii="GHEA Grapalat" w:hAnsi="GHEA Grapalat"/>
          <w:b/>
          <w:sz w:val="24"/>
          <w:szCs w:val="24"/>
        </w:rPr>
        <w:lastRenderedPageBreak/>
        <w:t xml:space="preserve">Приложение № </w:t>
      </w:r>
      <w:r>
        <w:rPr>
          <w:rFonts w:ascii="GHEA Grapalat" w:hAnsi="GHEA Grapalat"/>
          <w:b/>
          <w:sz w:val="24"/>
          <w:szCs w:val="24"/>
          <w:lang w:val="en-US"/>
        </w:rPr>
        <w:t>6</w:t>
      </w:r>
    </w:p>
    <w:p w:rsidR="00E537A4" w:rsidRPr="00E27564" w:rsidRDefault="00E537A4" w:rsidP="00E537A4">
      <w:pPr>
        <w:pStyle w:val="BodyTextIndent3"/>
        <w:widowControl w:val="0"/>
        <w:spacing w:line="240" w:lineRule="auto"/>
        <w:jc w:val="right"/>
        <w:rPr>
          <w:rFonts w:ascii="GHEA Grapalat" w:hAnsi="GHEA Grapalat"/>
          <w:b/>
          <w:sz w:val="24"/>
          <w:szCs w:val="24"/>
        </w:rPr>
      </w:pPr>
      <w:r w:rsidRPr="00E27564">
        <w:rPr>
          <w:rFonts w:ascii="GHEA Grapalat" w:hAnsi="GHEA Grapalat"/>
          <w:b/>
          <w:sz w:val="24"/>
          <w:szCs w:val="24"/>
        </w:rPr>
        <w:t>к Приглашению на запрос котировок</w:t>
      </w:r>
      <w:r w:rsidRPr="00E27564">
        <w:rPr>
          <w:rFonts w:ascii="GHEA Grapalat" w:hAnsi="GHEA Grapalat" w:cs="Sylfaen"/>
          <w:b/>
          <w:sz w:val="24"/>
          <w:szCs w:val="24"/>
        </w:rPr>
        <w:br/>
      </w:r>
      <w:r w:rsidRPr="00E27564">
        <w:rPr>
          <w:rFonts w:ascii="GHEA Grapalat" w:hAnsi="GHEA Grapalat"/>
          <w:b/>
          <w:sz w:val="24"/>
          <w:szCs w:val="24"/>
        </w:rPr>
        <w:t xml:space="preserve">под кодом </w:t>
      </w:r>
      <w:r>
        <w:rPr>
          <w:rFonts w:ascii="GHEA Grapalat" w:hAnsi="GHEA Grapalat"/>
          <w:b/>
          <w:sz w:val="24"/>
          <w:szCs w:val="24"/>
        </w:rPr>
        <w:t></w:t>
      </w:r>
      <w:r w:rsidR="00B6075B">
        <w:rPr>
          <w:rFonts w:ascii="GHEA Grapalat" w:hAnsi="GHEA Grapalat"/>
          <w:b/>
          <w:sz w:val="24"/>
          <w:szCs w:val="24"/>
        </w:rPr>
        <w:t>EET-GHTsDzB-26/08</w:t>
      </w:r>
      <w:r>
        <w:rPr>
          <w:rFonts w:ascii="GHEA Grapalat" w:hAnsi="GHEA Grapalat"/>
          <w:b/>
          <w:sz w:val="24"/>
          <w:szCs w:val="24"/>
        </w:rPr>
        <w:t></w:t>
      </w:r>
    </w:p>
    <w:p w:rsidR="00E537A4" w:rsidRPr="00E27564" w:rsidRDefault="00E537A4" w:rsidP="00E537A4">
      <w:pPr>
        <w:widowControl w:val="0"/>
        <w:jc w:val="center"/>
        <w:rPr>
          <w:rFonts w:ascii="GHEA Grapalat" w:hAnsi="GHEA Grapalat"/>
          <w:b/>
        </w:rPr>
      </w:pPr>
    </w:p>
    <w:p w:rsidR="00E537A4" w:rsidRPr="00E27564" w:rsidRDefault="00E537A4" w:rsidP="00E537A4">
      <w:pPr>
        <w:widowControl w:val="0"/>
        <w:jc w:val="center"/>
        <w:rPr>
          <w:rFonts w:ascii="GHEA Grapalat" w:hAnsi="GHEA Grapalat"/>
          <w:b/>
        </w:rPr>
      </w:pPr>
      <w:r w:rsidRPr="00E27564">
        <w:rPr>
          <w:rFonts w:ascii="GHEA Grapalat" w:hAnsi="GHEA Grapalat"/>
          <w:b/>
        </w:rPr>
        <w:t>ПРЕДОСТАВЛЕНИЕ УСЛУГ ДОГОВОР О ПОКУПКЕ</w:t>
      </w:r>
    </w:p>
    <w:p w:rsidR="00E537A4" w:rsidRPr="00E27564" w:rsidRDefault="00E537A4" w:rsidP="00E537A4">
      <w:pPr>
        <w:pStyle w:val="BodyTextIndent3"/>
        <w:widowControl w:val="0"/>
        <w:spacing w:line="240" w:lineRule="auto"/>
        <w:rPr>
          <w:rFonts w:ascii="GHEA Grapalat" w:hAnsi="GHEA Grapalat"/>
          <w:b/>
          <w:sz w:val="24"/>
          <w:szCs w:val="24"/>
        </w:rPr>
      </w:pPr>
      <w:r>
        <w:rPr>
          <w:rFonts w:ascii="GHEA Grapalat" w:hAnsi="GHEA Grapalat"/>
          <w:b/>
          <w:lang w:val="hy-AM"/>
        </w:rPr>
        <w:t xml:space="preserve">                                               </w:t>
      </w:r>
      <w:r w:rsidRPr="00E27564">
        <w:rPr>
          <w:rFonts w:ascii="GHEA Grapalat" w:hAnsi="GHEA Grapalat"/>
          <w:b/>
        </w:rPr>
        <w:t xml:space="preserve">№ </w:t>
      </w:r>
      <w:r>
        <w:rPr>
          <w:rFonts w:ascii="GHEA Grapalat" w:hAnsi="GHEA Grapalat"/>
          <w:b/>
          <w:sz w:val="24"/>
          <w:szCs w:val="24"/>
        </w:rPr>
        <w:t></w:t>
      </w:r>
      <w:r w:rsidR="00B6075B">
        <w:rPr>
          <w:rFonts w:ascii="GHEA Grapalat" w:hAnsi="GHEA Grapalat"/>
          <w:b/>
          <w:sz w:val="24"/>
          <w:szCs w:val="24"/>
        </w:rPr>
        <w:t>EET-GHTsDzB-26/08</w:t>
      </w:r>
      <w:r>
        <w:rPr>
          <w:rFonts w:ascii="GHEA Grapalat" w:hAnsi="GHEA Grapalat"/>
          <w:b/>
          <w:sz w:val="24"/>
          <w:szCs w:val="24"/>
        </w:rPr>
        <w:t></w:t>
      </w:r>
    </w:p>
    <w:p w:rsidR="00E537A4" w:rsidRPr="00B93837" w:rsidRDefault="00E537A4" w:rsidP="00E537A4">
      <w:pPr>
        <w:widowControl w:val="0"/>
        <w:jc w:val="center"/>
        <w:rPr>
          <w:rFonts w:ascii="GHEA Grapalat" w:hAnsi="GHEA Grapalat"/>
          <w:b/>
        </w:rPr>
      </w:pPr>
    </w:p>
    <w:tbl>
      <w:tblPr>
        <w:tblW w:w="0" w:type="auto"/>
        <w:tblLook w:val="04A0" w:firstRow="1" w:lastRow="0" w:firstColumn="1" w:lastColumn="0" w:noHBand="0" w:noVBand="1"/>
      </w:tblPr>
      <w:tblGrid>
        <w:gridCol w:w="4643"/>
        <w:gridCol w:w="4644"/>
      </w:tblGrid>
      <w:tr w:rsidR="00E537A4" w:rsidRPr="00E27564" w:rsidTr="0007743D">
        <w:tc>
          <w:tcPr>
            <w:tcW w:w="4643" w:type="dxa"/>
          </w:tcPr>
          <w:p w:rsidR="00E537A4" w:rsidRPr="00E27564" w:rsidRDefault="00E537A4" w:rsidP="0007743D">
            <w:pPr>
              <w:widowControl w:val="0"/>
              <w:ind w:left="567"/>
              <w:rPr>
                <w:rFonts w:ascii="GHEA Grapalat" w:hAnsi="GHEA Grapalat"/>
                <w:b/>
                <w:u w:val="single"/>
                <w:lang w:val="en-US"/>
              </w:rPr>
            </w:pPr>
            <w:r w:rsidRPr="00E27564">
              <w:rPr>
                <w:rFonts w:ascii="GHEA Grapalat" w:hAnsi="GHEA Grapalat"/>
              </w:rPr>
              <w:t>г</w:t>
            </w:r>
            <w:r w:rsidRPr="00E27564">
              <w:rPr>
                <w:rFonts w:ascii="GHEA Grapalat" w:hAnsi="GHEA Grapalat"/>
                <w:lang w:val="en-US"/>
              </w:rPr>
              <w:t>.</w:t>
            </w:r>
          </w:p>
        </w:tc>
        <w:tc>
          <w:tcPr>
            <w:tcW w:w="4644" w:type="dxa"/>
          </w:tcPr>
          <w:p w:rsidR="00E537A4" w:rsidRPr="00E27564" w:rsidRDefault="00E537A4" w:rsidP="0007743D">
            <w:pPr>
              <w:widowControl w:val="0"/>
              <w:tabs>
                <w:tab w:val="left" w:pos="1701"/>
                <w:tab w:val="left" w:pos="2552"/>
                <w:tab w:val="left" w:pos="8865"/>
              </w:tabs>
              <w:ind w:firstLine="567"/>
              <w:jc w:val="right"/>
              <w:rPr>
                <w:rFonts w:ascii="GHEA Grapalat" w:hAnsi="GHEA Grapalat" w:cs="Sylfaen"/>
                <w:lang w:val="en-US"/>
              </w:rPr>
            </w:pPr>
            <w:r>
              <w:rPr>
                <w:rFonts w:ascii="GHEA Grapalat" w:hAnsi="GHEA Grapalat"/>
              </w:rPr>
              <w:t></w:t>
            </w:r>
            <w:r w:rsidRPr="00E27564">
              <w:rPr>
                <w:rFonts w:ascii="GHEA Grapalat" w:hAnsi="GHEA Grapalat"/>
              </w:rPr>
              <w:tab/>
            </w:r>
            <w:r>
              <w:rPr>
                <w:rFonts w:ascii="GHEA Grapalat" w:hAnsi="GHEA Grapalat"/>
              </w:rPr>
              <w:t></w:t>
            </w:r>
            <w:r w:rsidRPr="00E27564">
              <w:rPr>
                <w:rFonts w:ascii="GHEA Grapalat" w:hAnsi="GHEA Grapalat"/>
              </w:rPr>
              <w:t xml:space="preserve"> </w:t>
            </w:r>
            <w:r w:rsidR="00B6075B">
              <w:rPr>
                <w:rFonts w:ascii="GHEA Grapalat" w:hAnsi="GHEA Grapalat"/>
              </w:rPr>
              <w:t>2026</w:t>
            </w:r>
            <w:r w:rsidRPr="00E27564">
              <w:rPr>
                <w:rFonts w:ascii="GHEA Grapalat" w:hAnsi="GHEA Grapalat"/>
              </w:rPr>
              <w:t>г.</w:t>
            </w:r>
          </w:p>
        </w:tc>
      </w:tr>
    </w:tbl>
    <w:p w:rsidR="00E537A4" w:rsidRPr="00E27564" w:rsidRDefault="00E537A4" w:rsidP="00E537A4">
      <w:pPr>
        <w:widowControl w:val="0"/>
        <w:jc w:val="center"/>
        <w:rPr>
          <w:rFonts w:ascii="GHEA Grapalat" w:hAnsi="GHEA Grapalat"/>
          <w:b/>
          <w:u w:val="single"/>
          <w:lang w:val="en-US"/>
        </w:rPr>
      </w:pPr>
    </w:p>
    <w:p w:rsidR="00E537A4" w:rsidRPr="00E27564" w:rsidRDefault="00E537A4" w:rsidP="00E537A4">
      <w:pPr>
        <w:widowControl w:val="0"/>
        <w:jc w:val="both"/>
        <w:rPr>
          <w:rFonts w:ascii="GHEA Grapalat" w:hAnsi="GHEA Grapalat"/>
        </w:rPr>
      </w:pPr>
      <w:r w:rsidRPr="00207459">
        <w:rPr>
          <w:rFonts w:ascii="GHEA Grapalat" w:hAnsi="GHEA Grapalat"/>
          <w:b/>
        </w:rPr>
        <w:t>ЗАО ЭЛЕКТРАТРАНСПОРТ ЕРЕВАНА</w:t>
      </w:r>
      <w:r w:rsidRPr="00E27564">
        <w:rPr>
          <w:rFonts w:ascii="GHEA Grapalat" w:hAnsi="GHEA Grapalat"/>
        </w:rPr>
        <w:t xml:space="preserve"> в лице _______________________, действующего на основании устава _________________, (далее — </w:t>
      </w:r>
      <w:r>
        <w:rPr>
          <w:rFonts w:ascii="GHEA Grapalat" w:hAnsi="GHEA Grapalat"/>
        </w:rPr>
        <w:t></w:t>
      </w:r>
      <w:r w:rsidRPr="00E27564">
        <w:rPr>
          <w:rFonts w:ascii="GHEA Grapalat" w:hAnsi="GHEA Grapalat"/>
        </w:rPr>
        <w:t>Заказчик</w:t>
      </w:r>
      <w:r>
        <w:rPr>
          <w:rFonts w:ascii="GHEA Grapalat" w:hAnsi="GHEA Grapalat"/>
        </w:rPr>
        <w:t></w:t>
      </w:r>
      <w:r w:rsidRPr="00E27564">
        <w:rPr>
          <w:rFonts w:ascii="GHEA Grapalat" w:hAnsi="GHEA Grapalat"/>
        </w:rPr>
        <w:t>, с одной стороны, и</w:t>
      </w:r>
      <w:r w:rsidRPr="00E27564">
        <w:rPr>
          <w:rFonts w:ascii="Calibri" w:hAnsi="Calibri" w:cs="Calibri"/>
          <w:lang w:val="en-US"/>
        </w:rPr>
        <w:t> </w:t>
      </w:r>
      <w:r w:rsidRPr="00E27564">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4864A8" w:rsidRDefault="003B2F27" w:rsidP="004864A8">
      <w:pPr>
        <w:widowControl w:val="0"/>
        <w:tabs>
          <w:tab w:val="left" w:pos="1134"/>
        </w:tabs>
        <w:spacing w:after="160" w:line="360" w:lineRule="auto"/>
        <w:ind w:firstLine="567"/>
        <w:jc w:val="both"/>
        <w:rPr>
          <w:rFonts w:ascii="GHEA Grapalat" w:hAnsi="GHEA Grapalat"/>
          <w:vertAlign w:val="superscrip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4864A8">
      <w:pPr>
        <w:widowControl w:val="0"/>
        <w:tabs>
          <w:tab w:val="left" w:pos="1134"/>
        </w:tabs>
        <w:spacing w:after="160" w:line="360" w:lineRule="auto"/>
        <w:ind w:firstLine="567"/>
        <w:jc w:val="both"/>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 xml:space="preserve">мотренной </w:t>
      </w:r>
      <w:r>
        <w:rPr>
          <w:rFonts w:ascii="GHEA Grapalat" w:hAnsi="GHEA Grapalat"/>
        </w:rPr>
        <w:lastRenderedPageBreak/>
        <w:t>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lastRenderedPageBreak/>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EE5680" w:rsidRDefault="00184C37" w:rsidP="00184C37">
      <w:pPr>
        <w:widowControl w:val="0"/>
        <w:tabs>
          <w:tab w:val="left" w:pos="1134"/>
        </w:tabs>
        <w:spacing w:after="160" w:line="360" w:lineRule="auto"/>
        <w:ind w:firstLine="567"/>
        <w:jc w:val="both"/>
        <w:rPr>
          <w:rFonts w:ascii="GHEA Grapalat" w:hAnsi="GHEA Grapalat"/>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EE5680">
        <w:rPr>
          <w:rFonts w:ascii="GHEA Grapalat" w:hAnsi="GHEA Grapalat"/>
          <w:lang w:val="en-US"/>
        </w:rPr>
        <w:t>5</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lastRenderedPageBreak/>
        <w:t>4.1.</w:t>
      </w:r>
      <w:r>
        <w:rPr>
          <w:rFonts w:ascii="GHEA Grapalat" w:hAnsi="GHEA Grapalat"/>
        </w:rPr>
        <w:t>1.</w:t>
      </w:r>
      <w:r>
        <w:rPr>
          <w:rFonts w:ascii="GHEA Grapalat" w:hAnsi="GHEA Grapalat"/>
        </w:rPr>
        <w:tab/>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CD3395" w:rsidRDefault="0020572B" w:rsidP="00EE5680">
      <w:pPr>
        <w:pStyle w:val="norm"/>
        <w:widowControl w:val="0"/>
        <w:spacing w:after="160" w:line="360" w:lineRule="auto"/>
        <w:ind w:firstLine="567"/>
        <w:rPr>
          <w:rFonts w:ascii="GHEA Grapalat" w:hAnsi="GHEA Grapalat" w:cs="Sylfaen"/>
        </w:rPr>
      </w:pPr>
      <w:r>
        <w:rPr>
          <w:rFonts w:ascii="GHEA Grapalat" w:hAnsi="GHEA Grapalat"/>
          <w:sz w:val="24"/>
          <w:szCs w:val="24"/>
        </w:rPr>
        <w:t xml:space="preserve">4.3 </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3"/>
        <w:t>21</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lastRenderedPageBreak/>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 xml:space="preserve">Исполнитель несет ответственность за неисполнение или ненадлежащее </w:t>
      </w:r>
      <w:r w:rsidRPr="00AD29CE">
        <w:rPr>
          <w:rFonts w:ascii="GHEA Grapalat" w:hAnsi="GHEA Grapalat"/>
        </w:rPr>
        <w:lastRenderedPageBreak/>
        <w:t>исполнение обязательств агента;</w:t>
      </w:r>
    </w:p>
    <w:p w:rsidR="00EE5680"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w:t>
      </w:r>
      <w:r w:rsidR="00B6075B">
        <w:rPr>
          <w:rFonts w:ascii="GHEA Grapalat" w:hAnsi="GHEA Grapalat"/>
        </w:rPr>
        <w:t>2026</w:t>
      </w:r>
      <w:r w:rsidR="00693D2B" w:rsidRPr="00BE6511">
        <w:rPr>
          <w:rFonts w:ascii="GHEA Grapalat" w:hAnsi="GHEA Grapalat"/>
        </w:rPr>
        <w:t xml:space="preserve"> № 817-А</w:t>
      </w:r>
      <w:r w:rsidR="00693D2B">
        <w:rPr>
          <w:rFonts w:ascii="GHEA Grapalat" w:hAnsi="GHEA Grapalat"/>
        </w:rPr>
        <w:t>.</w:t>
      </w:r>
    </w:p>
    <w:p w:rsidR="003B2F27" w:rsidRPr="00AD29CE" w:rsidRDefault="00EE5680"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 xml:space="preserve"> </w:t>
      </w:r>
      <w:r w:rsidR="003B2F27" w:rsidRPr="00AD29CE">
        <w:rPr>
          <w:rFonts w:ascii="GHEA Grapalat" w:hAnsi="GHEA Grapalat"/>
        </w:rPr>
        <w:t>7.</w:t>
      </w:r>
      <w:r w:rsidR="003B2F27">
        <w:rPr>
          <w:rFonts w:ascii="GHEA Grapalat" w:hAnsi="GHEA Grapalat"/>
        </w:rPr>
        <w:t>7.</w:t>
      </w:r>
      <w:r w:rsidR="003B2F27">
        <w:rPr>
          <w:rFonts w:ascii="GHEA Grapalat" w:hAnsi="GHEA Grapalat"/>
        </w:rPr>
        <w:tab/>
      </w:r>
      <w:r w:rsidR="003B2F27"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w:t>
      </w:r>
      <w:r w:rsidRPr="00AD29CE">
        <w:rPr>
          <w:rFonts w:ascii="GHEA Grapalat" w:hAnsi="GHEA Grapalat"/>
        </w:rPr>
        <w:lastRenderedPageBreak/>
        <w:t>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xml:space="preserve">, на основании договора финансирования (факторинга) в обмен на уступку </w:t>
      </w:r>
      <w:r w:rsidR="001802E6" w:rsidRPr="00B40E38">
        <w:rPr>
          <w:rStyle w:val="ezkurwreuab5ozgtqnkl"/>
          <w:rFonts w:ascii="GHEA Grapalat" w:hAnsi="GHEA Grapalat"/>
        </w:rPr>
        <w:lastRenderedPageBreak/>
        <w:t>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0F7EC6" w:rsidRDefault="003B2F27" w:rsidP="000F7EC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xml:space="preserve">, установленного предыдущим </w:t>
      </w:r>
      <w:r w:rsidR="00224C7B" w:rsidRPr="00224C7B">
        <w:rPr>
          <w:rFonts w:ascii="GHEA Grapalat" w:hAnsi="GHEA Grapalat"/>
          <w:color w:val="000000" w:themeColor="text1"/>
        </w:rPr>
        <w:lastRenderedPageBreak/>
        <w:t>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w:t>
      </w:r>
    </w:p>
    <w:p w:rsidR="003B2F27" w:rsidRPr="00AD29CE" w:rsidRDefault="00936F41" w:rsidP="00EE5680">
      <w:pPr>
        <w:widowControl w:val="0"/>
        <w:tabs>
          <w:tab w:val="left" w:pos="1276"/>
        </w:tabs>
        <w:spacing w:after="160" w:line="360" w:lineRule="auto"/>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003B2F27" w:rsidRPr="00842146">
        <w:rPr>
          <w:rFonts w:ascii="GHEA Grapalat" w:hAnsi="GHEA Grapalat"/>
        </w:rPr>
        <w:t>абзаца "б" подпункта 1</w:t>
      </w:r>
      <w:r w:rsidR="002C12AE" w:rsidRPr="00842146">
        <w:rPr>
          <w:rFonts w:ascii="GHEA Grapalat" w:hAnsi="GHEA Grapalat"/>
        </w:rPr>
        <w:t>7</w:t>
      </w:r>
      <w:r w:rsidR="003B2F27"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003B2F27" w:rsidRPr="00842146">
        <w:rPr>
          <w:rFonts w:ascii="GHEA Grapalat" w:hAnsi="GHEA Grapalat"/>
        </w:rPr>
        <w:t xml:space="preserve"> </w:t>
      </w:r>
      <w:r w:rsidR="00A15315" w:rsidRPr="00842146">
        <w:rPr>
          <w:rFonts w:ascii="GHEA Grapalat" w:hAnsi="GHEA Grapalat"/>
        </w:rPr>
        <w:t xml:space="preserve">квалификации и </w:t>
      </w:r>
      <w:r w:rsidR="003B2F27" w:rsidRPr="00842146">
        <w:rPr>
          <w:rFonts w:ascii="GHEA Grapalat" w:hAnsi="GHEA Grapalat"/>
        </w:rPr>
        <w:t>договора представленн</w:t>
      </w:r>
      <w:r w:rsidR="00A27144" w:rsidRPr="00842146">
        <w:rPr>
          <w:rFonts w:ascii="GHEA Grapalat" w:hAnsi="GHEA Grapalat"/>
        </w:rPr>
        <w:t>ых</w:t>
      </w:r>
      <w:r w:rsidR="003B2F27"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003B2F27" w:rsidRPr="00842146">
        <w:rPr>
          <w:rFonts w:ascii="GHEA Grapalat" w:hAnsi="GHEA Grapalat"/>
        </w:rPr>
        <w:t xml:space="preserve"> обеспечени</w:t>
      </w:r>
      <w:r w:rsidR="00A15315" w:rsidRPr="00842146">
        <w:rPr>
          <w:rFonts w:ascii="GHEA Grapalat" w:hAnsi="GHEA Grapalat"/>
        </w:rPr>
        <w:t>я</w:t>
      </w:r>
      <w:r w:rsidR="003B2F27" w:rsidRPr="00842146">
        <w:rPr>
          <w:rFonts w:ascii="GHEA Grapalat" w:hAnsi="GHEA Grapalat"/>
        </w:rPr>
        <w:t xml:space="preserve"> в течение </w:t>
      </w:r>
      <w:r w:rsidR="00DF4121" w:rsidRPr="00506E29">
        <w:rPr>
          <w:rFonts w:ascii="GHEA Grapalat" w:hAnsi="GHEA Grapalat"/>
        </w:rPr>
        <w:t xml:space="preserve"> </w:t>
      </w:r>
      <w:r w:rsidR="00EE5680">
        <w:rPr>
          <w:rFonts w:ascii="GHEA Grapalat" w:hAnsi="GHEA Grapalat"/>
          <w:lang w:val="en-US"/>
        </w:rPr>
        <w:t>10</w:t>
      </w:r>
      <w:r w:rsidR="00DF4121" w:rsidRPr="00506E29">
        <w:rPr>
          <w:rFonts w:ascii="GHEA Grapalat" w:hAnsi="GHEA Grapalat"/>
        </w:rPr>
        <w:t xml:space="preserve"> </w:t>
      </w:r>
      <w:r w:rsidR="003B2F27"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lastRenderedPageBreak/>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AD4227" w:rsidRDefault="003B2F27" w:rsidP="00AD42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4"/>
        <w:t>*</w:t>
      </w:r>
    </w:p>
    <w:p w:rsidR="003B2F27" w:rsidRPr="00AD29CE" w:rsidRDefault="003B2F27" w:rsidP="00AD4227">
      <w:pPr>
        <w:widowControl w:val="0"/>
        <w:spacing w:after="160" w:line="360" w:lineRule="auto"/>
        <w:jc w:val="center"/>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1357"/>
        <w:gridCol w:w="3384"/>
        <w:gridCol w:w="887"/>
        <w:gridCol w:w="1013"/>
        <w:gridCol w:w="655"/>
        <w:gridCol w:w="922"/>
        <w:gridCol w:w="1596"/>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AD4227" w:rsidRPr="00E40AC8" w:rsidTr="00AD4227">
        <w:trPr>
          <w:trHeight w:val="247"/>
          <w:jc w:val="center"/>
        </w:trPr>
        <w:tc>
          <w:tcPr>
            <w:tcW w:w="1383" w:type="dxa"/>
            <w:vMerge w:val="restart"/>
            <w:vAlign w:val="center"/>
          </w:tcPr>
          <w:p w:rsidR="003B2F27" w:rsidRPr="00AD4227" w:rsidRDefault="003B2F27" w:rsidP="005B7138">
            <w:pPr>
              <w:widowControl w:val="0"/>
              <w:spacing w:after="120"/>
              <w:jc w:val="center"/>
              <w:rPr>
                <w:rFonts w:ascii="GHEA Grapalat" w:hAnsi="GHEA Grapalat"/>
                <w:sz w:val="14"/>
              </w:rPr>
            </w:pPr>
            <w:r w:rsidRPr="00AD4227">
              <w:rPr>
                <w:rFonts w:ascii="GHEA Grapalat" w:hAnsi="GHEA Grapalat"/>
                <w:sz w:val="14"/>
              </w:rPr>
              <w:t>номер предусмотренного приглашением лота</w:t>
            </w:r>
          </w:p>
        </w:tc>
        <w:tc>
          <w:tcPr>
            <w:tcW w:w="1357" w:type="dxa"/>
            <w:vMerge w:val="restart"/>
            <w:vAlign w:val="center"/>
          </w:tcPr>
          <w:p w:rsidR="003B2F27" w:rsidRPr="00AD4227" w:rsidRDefault="003B2F27" w:rsidP="005B7138">
            <w:pPr>
              <w:widowControl w:val="0"/>
              <w:spacing w:after="120"/>
              <w:jc w:val="center"/>
              <w:rPr>
                <w:rFonts w:ascii="GHEA Grapalat" w:hAnsi="GHEA Grapalat"/>
                <w:sz w:val="14"/>
              </w:rPr>
            </w:pPr>
            <w:r w:rsidRPr="00AD4227">
              <w:rPr>
                <w:rFonts w:ascii="GHEA Grapalat" w:hAnsi="GHEA Grapalat"/>
                <w:sz w:val="14"/>
              </w:rPr>
              <w:t>промежуточный код, предусмотренный планом закупок по классификации ЕЗК (CPV)</w:t>
            </w:r>
          </w:p>
        </w:tc>
        <w:tc>
          <w:tcPr>
            <w:tcW w:w="3384" w:type="dxa"/>
            <w:vMerge w:val="restart"/>
            <w:vAlign w:val="center"/>
          </w:tcPr>
          <w:p w:rsidR="003B2F27" w:rsidRPr="00AD4227" w:rsidRDefault="003B2F27" w:rsidP="005B7138">
            <w:pPr>
              <w:widowControl w:val="0"/>
              <w:spacing w:after="120"/>
              <w:jc w:val="center"/>
              <w:rPr>
                <w:rFonts w:ascii="GHEA Grapalat" w:hAnsi="GHEA Grapalat"/>
                <w:sz w:val="14"/>
              </w:rPr>
            </w:pPr>
            <w:r w:rsidRPr="00AD4227">
              <w:rPr>
                <w:rFonts w:ascii="GHEA Grapalat" w:hAnsi="GHEA Grapalat"/>
                <w:sz w:val="14"/>
              </w:rPr>
              <w:t>техническая характеристика</w:t>
            </w:r>
          </w:p>
        </w:tc>
        <w:tc>
          <w:tcPr>
            <w:tcW w:w="887" w:type="dxa"/>
            <w:vMerge w:val="restart"/>
            <w:vAlign w:val="center"/>
          </w:tcPr>
          <w:p w:rsidR="003B2F27" w:rsidRPr="00AD4227" w:rsidRDefault="003B2F27" w:rsidP="005B7138">
            <w:pPr>
              <w:widowControl w:val="0"/>
              <w:spacing w:after="120"/>
              <w:jc w:val="center"/>
              <w:rPr>
                <w:rFonts w:ascii="GHEA Grapalat" w:hAnsi="GHEA Grapalat"/>
                <w:sz w:val="14"/>
              </w:rPr>
            </w:pPr>
            <w:r w:rsidRPr="00AD4227">
              <w:rPr>
                <w:rFonts w:ascii="GHEA Grapalat" w:hAnsi="GHEA Grapalat"/>
                <w:sz w:val="14"/>
              </w:rPr>
              <w:t>единица измерения</w:t>
            </w:r>
          </w:p>
        </w:tc>
        <w:tc>
          <w:tcPr>
            <w:tcW w:w="1013" w:type="dxa"/>
            <w:vMerge w:val="restart"/>
            <w:vAlign w:val="center"/>
          </w:tcPr>
          <w:p w:rsidR="003B2F27" w:rsidRPr="00AD4227" w:rsidRDefault="003B2F27" w:rsidP="005B7138">
            <w:pPr>
              <w:widowControl w:val="0"/>
              <w:spacing w:after="120"/>
              <w:jc w:val="center"/>
              <w:rPr>
                <w:rFonts w:ascii="GHEA Grapalat" w:hAnsi="GHEA Grapalat"/>
                <w:sz w:val="14"/>
              </w:rPr>
            </w:pPr>
            <w:r w:rsidRPr="00AD4227">
              <w:rPr>
                <w:rFonts w:ascii="GHEA Grapalat" w:hAnsi="GHEA Grapalat"/>
                <w:sz w:val="14"/>
              </w:rPr>
              <w:t>общая цена/драмов РА</w:t>
            </w:r>
          </w:p>
        </w:tc>
        <w:tc>
          <w:tcPr>
            <w:tcW w:w="655" w:type="dxa"/>
            <w:vMerge w:val="restart"/>
            <w:vAlign w:val="center"/>
          </w:tcPr>
          <w:p w:rsidR="003B2F27" w:rsidRPr="00AD4227" w:rsidRDefault="003B2F27" w:rsidP="005B7138">
            <w:pPr>
              <w:widowControl w:val="0"/>
              <w:spacing w:after="120"/>
              <w:jc w:val="center"/>
              <w:rPr>
                <w:rFonts w:ascii="GHEA Grapalat" w:hAnsi="GHEA Grapalat"/>
                <w:sz w:val="14"/>
              </w:rPr>
            </w:pPr>
            <w:r w:rsidRPr="00AD4227">
              <w:rPr>
                <w:rFonts w:ascii="GHEA Grapalat" w:hAnsi="GHEA Grapalat"/>
                <w:sz w:val="14"/>
              </w:rPr>
              <w:t>общий объем</w:t>
            </w:r>
          </w:p>
        </w:tc>
        <w:tc>
          <w:tcPr>
            <w:tcW w:w="2518" w:type="dxa"/>
            <w:gridSpan w:val="2"/>
            <w:vAlign w:val="center"/>
          </w:tcPr>
          <w:p w:rsidR="003B2F27" w:rsidRPr="00AD4227" w:rsidRDefault="003B2F27" w:rsidP="005B7138">
            <w:pPr>
              <w:widowControl w:val="0"/>
              <w:spacing w:after="120"/>
              <w:jc w:val="center"/>
              <w:rPr>
                <w:rFonts w:ascii="GHEA Grapalat" w:hAnsi="GHEA Grapalat"/>
                <w:sz w:val="14"/>
              </w:rPr>
            </w:pPr>
            <w:r w:rsidRPr="00AD4227">
              <w:rPr>
                <w:rFonts w:ascii="GHEA Grapalat" w:hAnsi="GHEA Grapalat"/>
                <w:sz w:val="14"/>
              </w:rPr>
              <w:t>предоставления</w:t>
            </w:r>
          </w:p>
        </w:tc>
      </w:tr>
      <w:tr w:rsidR="00AD4227" w:rsidRPr="00E40AC8" w:rsidTr="00AD4227">
        <w:trPr>
          <w:trHeight w:val="501"/>
          <w:jc w:val="center"/>
        </w:trPr>
        <w:tc>
          <w:tcPr>
            <w:tcW w:w="1383" w:type="dxa"/>
            <w:vMerge/>
            <w:vAlign w:val="center"/>
          </w:tcPr>
          <w:p w:rsidR="003B2F27" w:rsidRPr="00AD4227" w:rsidRDefault="003B2F27" w:rsidP="005B7138">
            <w:pPr>
              <w:widowControl w:val="0"/>
              <w:spacing w:after="120"/>
              <w:jc w:val="center"/>
              <w:rPr>
                <w:rFonts w:ascii="GHEA Grapalat" w:hAnsi="GHEA Grapalat"/>
                <w:sz w:val="14"/>
              </w:rPr>
            </w:pPr>
          </w:p>
        </w:tc>
        <w:tc>
          <w:tcPr>
            <w:tcW w:w="1357" w:type="dxa"/>
            <w:vMerge/>
            <w:vAlign w:val="center"/>
          </w:tcPr>
          <w:p w:rsidR="003B2F27" w:rsidRPr="00AD4227" w:rsidRDefault="003B2F27" w:rsidP="005B7138">
            <w:pPr>
              <w:widowControl w:val="0"/>
              <w:spacing w:after="120"/>
              <w:jc w:val="center"/>
              <w:rPr>
                <w:rFonts w:ascii="GHEA Grapalat" w:hAnsi="GHEA Grapalat"/>
                <w:sz w:val="14"/>
              </w:rPr>
            </w:pPr>
          </w:p>
        </w:tc>
        <w:tc>
          <w:tcPr>
            <w:tcW w:w="3384" w:type="dxa"/>
            <w:vMerge/>
            <w:vAlign w:val="center"/>
          </w:tcPr>
          <w:p w:rsidR="003B2F27" w:rsidRPr="00AD4227" w:rsidRDefault="003B2F27" w:rsidP="005B7138">
            <w:pPr>
              <w:widowControl w:val="0"/>
              <w:spacing w:after="120"/>
              <w:jc w:val="center"/>
              <w:rPr>
                <w:rFonts w:ascii="GHEA Grapalat" w:hAnsi="GHEA Grapalat"/>
                <w:sz w:val="14"/>
              </w:rPr>
            </w:pPr>
          </w:p>
        </w:tc>
        <w:tc>
          <w:tcPr>
            <w:tcW w:w="887" w:type="dxa"/>
            <w:vMerge/>
            <w:vAlign w:val="center"/>
          </w:tcPr>
          <w:p w:rsidR="003B2F27" w:rsidRPr="00AD4227" w:rsidRDefault="003B2F27" w:rsidP="005B7138">
            <w:pPr>
              <w:widowControl w:val="0"/>
              <w:spacing w:after="120"/>
              <w:jc w:val="center"/>
              <w:rPr>
                <w:rFonts w:ascii="GHEA Grapalat" w:hAnsi="GHEA Grapalat"/>
                <w:sz w:val="14"/>
              </w:rPr>
            </w:pPr>
          </w:p>
        </w:tc>
        <w:tc>
          <w:tcPr>
            <w:tcW w:w="1013" w:type="dxa"/>
            <w:vMerge/>
            <w:vAlign w:val="center"/>
          </w:tcPr>
          <w:p w:rsidR="003B2F27" w:rsidRPr="00AD4227" w:rsidRDefault="003B2F27" w:rsidP="005B7138">
            <w:pPr>
              <w:widowControl w:val="0"/>
              <w:spacing w:after="120"/>
              <w:jc w:val="center"/>
              <w:rPr>
                <w:rFonts w:ascii="GHEA Grapalat" w:hAnsi="GHEA Grapalat"/>
                <w:sz w:val="14"/>
              </w:rPr>
            </w:pPr>
          </w:p>
        </w:tc>
        <w:tc>
          <w:tcPr>
            <w:tcW w:w="655" w:type="dxa"/>
            <w:vMerge/>
            <w:vAlign w:val="center"/>
          </w:tcPr>
          <w:p w:rsidR="003B2F27" w:rsidRPr="00AD4227" w:rsidRDefault="003B2F27" w:rsidP="005B7138">
            <w:pPr>
              <w:widowControl w:val="0"/>
              <w:spacing w:after="120"/>
              <w:jc w:val="center"/>
              <w:rPr>
                <w:rFonts w:ascii="GHEA Grapalat" w:hAnsi="GHEA Grapalat"/>
                <w:sz w:val="14"/>
              </w:rPr>
            </w:pPr>
          </w:p>
        </w:tc>
        <w:tc>
          <w:tcPr>
            <w:tcW w:w="922" w:type="dxa"/>
            <w:vAlign w:val="center"/>
          </w:tcPr>
          <w:p w:rsidR="003B2F27" w:rsidRPr="00AD4227" w:rsidRDefault="003B2F27" w:rsidP="005B7138">
            <w:pPr>
              <w:widowControl w:val="0"/>
              <w:spacing w:after="120"/>
              <w:jc w:val="center"/>
              <w:rPr>
                <w:rFonts w:ascii="GHEA Grapalat" w:hAnsi="GHEA Grapalat"/>
                <w:sz w:val="14"/>
              </w:rPr>
            </w:pPr>
            <w:r w:rsidRPr="00AD4227">
              <w:rPr>
                <w:rFonts w:ascii="GHEA Grapalat" w:hAnsi="GHEA Grapalat"/>
                <w:sz w:val="14"/>
              </w:rPr>
              <w:t>адрес</w:t>
            </w:r>
          </w:p>
        </w:tc>
        <w:tc>
          <w:tcPr>
            <w:tcW w:w="1596" w:type="dxa"/>
            <w:vAlign w:val="center"/>
          </w:tcPr>
          <w:p w:rsidR="003B2F27" w:rsidRPr="00AD4227" w:rsidRDefault="003B2F27" w:rsidP="00EE5680">
            <w:pPr>
              <w:widowControl w:val="0"/>
              <w:spacing w:after="120"/>
              <w:jc w:val="center"/>
              <w:rPr>
                <w:rFonts w:ascii="GHEA Grapalat" w:hAnsi="GHEA Grapalat"/>
                <w:sz w:val="14"/>
                <w:lang w:val="en-US"/>
              </w:rPr>
            </w:pPr>
            <w:r w:rsidRPr="00AD4227">
              <w:rPr>
                <w:rFonts w:ascii="GHEA Grapalat" w:hAnsi="GHEA Grapalat"/>
                <w:sz w:val="14"/>
              </w:rPr>
              <w:t>срок</w:t>
            </w:r>
          </w:p>
        </w:tc>
      </w:tr>
      <w:tr w:rsidR="00AD4227" w:rsidRPr="00E40AC8" w:rsidTr="00AD4227">
        <w:trPr>
          <w:cantSplit/>
          <w:trHeight w:val="1134"/>
          <w:jc w:val="center"/>
        </w:trPr>
        <w:tc>
          <w:tcPr>
            <w:tcW w:w="1383" w:type="dxa"/>
          </w:tcPr>
          <w:p w:rsidR="00AD4227" w:rsidRDefault="00AD4227" w:rsidP="005B7138">
            <w:pPr>
              <w:widowControl w:val="0"/>
              <w:spacing w:after="120"/>
              <w:jc w:val="center"/>
              <w:rPr>
                <w:rFonts w:ascii="GHEA Grapalat" w:hAnsi="GHEA Grapalat"/>
                <w:sz w:val="20"/>
                <w:lang w:val="en-US"/>
              </w:rPr>
            </w:pPr>
          </w:p>
          <w:p w:rsidR="00AD4227" w:rsidRDefault="00AD4227" w:rsidP="005B7138">
            <w:pPr>
              <w:widowControl w:val="0"/>
              <w:spacing w:after="120"/>
              <w:jc w:val="center"/>
              <w:rPr>
                <w:rFonts w:ascii="GHEA Grapalat" w:hAnsi="GHEA Grapalat"/>
                <w:sz w:val="20"/>
                <w:lang w:val="en-US"/>
              </w:rPr>
            </w:pPr>
          </w:p>
          <w:p w:rsidR="00AD4227" w:rsidRDefault="00AD4227" w:rsidP="005B7138">
            <w:pPr>
              <w:widowControl w:val="0"/>
              <w:spacing w:after="120"/>
              <w:jc w:val="center"/>
              <w:rPr>
                <w:rFonts w:ascii="GHEA Grapalat" w:hAnsi="GHEA Grapalat"/>
                <w:sz w:val="20"/>
                <w:lang w:val="en-US"/>
              </w:rPr>
            </w:pPr>
          </w:p>
          <w:p w:rsidR="003B2F27" w:rsidRPr="00EE5680" w:rsidRDefault="00EE5680" w:rsidP="005B7138">
            <w:pPr>
              <w:widowControl w:val="0"/>
              <w:spacing w:after="120"/>
              <w:jc w:val="center"/>
              <w:rPr>
                <w:rFonts w:ascii="GHEA Grapalat" w:hAnsi="GHEA Grapalat"/>
                <w:sz w:val="20"/>
                <w:lang w:val="en-US"/>
              </w:rPr>
            </w:pPr>
            <w:r>
              <w:rPr>
                <w:rFonts w:ascii="GHEA Grapalat" w:hAnsi="GHEA Grapalat"/>
                <w:sz w:val="20"/>
                <w:lang w:val="en-US"/>
              </w:rPr>
              <w:t>1</w:t>
            </w:r>
          </w:p>
        </w:tc>
        <w:tc>
          <w:tcPr>
            <w:tcW w:w="1357" w:type="dxa"/>
          </w:tcPr>
          <w:p w:rsidR="003B2F27" w:rsidRDefault="003B2F27" w:rsidP="005B7138">
            <w:pPr>
              <w:widowControl w:val="0"/>
              <w:spacing w:after="120"/>
              <w:jc w:val="center"/>
              <w:rPr>
                <w:rFonts w:ascii="GHEA Grapalat" w:hAnsi="GHEA Grapalat"/>
                <w:sz w:val="20"/>
              </w:rPr>
            </w:pPr>
          </w:p>
          <w:p w:rsidR="00345FC7" w:rsidRDefault="00345FC7" w:rsidP="005B7138">
            <w:pPr>
              <w:widowControl w:val="0"/>
              <w:spacing w:after="120"/>
              <w:jc w:val="center"/>
              <w:rPr>
                <w:rFonts w:ascii="GHEA Grapalat" w:hAnsi="GHEA Grapalat"/>
                <w:sz w:val="20"/>
              </w:rPr>
            </w:pPr>
          </w:p>
          <w:p w:rsidR="00345FC7" w:rsidRDefault="00345FC7" w:rsidP="005B7138">
            <w:pPr>
              <w:widowControl w:val="0"/>
              <w:spacing w:after="120"/>
              <w:jc w:val="center"/>
              <w:rPr>
                <w:rFonts w:ascii="GHEA Grapalat" w:hAnsi="GHEA Grapalat"/>
                <w:sz w:val="20"/>
              </w:rPr>
            </w:pPr>
          </w:p>
          <w:p w:rsidR="00345FC7" w:rsidRDefault="00345FC7" w:rsidP="005B7138">
            <w:pPr>
              <w:widowControl w:val="0"/>
              <w:spacing w:after="120"/>
              <w:jc w:val="center"/>
              <w:rPr>
                <w:rFonts w:ascii="GHEA Grapalat" w:hAnsi="GHEA Grapalat"/>
                <w:sz w:val="20"/>
              </w:rPr>
            </w:pPr>
            <w:r>
              <w:rPr>
                <w:rFonts w:ascii="GHEA Grapalat" w:hAnsi="GHEA Grapalat"/>
                <w:sz w:val="14"/>
                <w:szCs w:val="14"/>
                <w:lang w:val="en-US"/>
              </w:rPr>
              <w:t>45421132</w:t>
            </w:r>
          </w:p>
          <w:p w:rsidR="00345FC7" w:rsidRPr="00E40AC8" w:rsidRDefault="00345FC7" w:rsidP="005B7138">
            <w:pPr>
              <w:widowControl w:val="0"/>
              <w:spacing w:after="120"/>
              <w:jc w:val="center"/>
              <w:rPr>
                <w:rFonts w:ascii="GHEA Grapalat" w:hAnsi="GHEA Grapalat"/>
                <w:sz w:val="20"/>
              </w:rPr>
            </w:pPr>
          </w:p>
        </w:tc>
        <w:tc>
          <w:tcPr>
            <w:tcW w:w="3384" w:type="dxa"/>
          </w:tcPr>
          <w:p w:rsidR="00345FC7" w:rsidRDefault="00345FC7" w:rsidP="005B7138">
            <w:pPr>
              <w:widowControl w:val="0"/>
              <w:spacing w:after="120"/>
              <w:jc w:val="center"/>
              <w:rPr>
                <w:rFonts w:ascii="GHEA Grapalat" w:hAnsi="GHEA Grapalat"/>
                <w:sz w:val="20"/>
              </w:rPr>
            </w:pPr>
          </w:p>
          <w:p w:rsidR="00345FC7" w:rsidRDefault="00345FC7" w:rsidP="005B7138">
            <w:pPr>
              <w:widowControl w:val="0"/>
              <w:spacing w:after="120"/>
              <w:jc w:val="center"/>
              <w:rPr>
                <w:rFonts w:ascii="GHEA Grapalat" w:hAnsi="GHEA Grapalat"/>
                <w:sz w:val="20"/>
              </w:rPr>
            </w:pPr>
          </w:p>
          <w:p w:rsidR="00345FC7" w:rsidRDefault="00345FC7" w:rsidP="005B7138">
            <w:pPr>
              <w:widowControl w:val="0"/>
              <w:spacing w:after="120"/>
              <w:jc w:val="center"/>
              <w:rPr>
                <w:rFonts w:ascii="GHEA Grapalat" w:hAnsi="GHEA Grapalat"/>
                <w:sz w:val="20"/>
              </w:rPr>
            </w:pPr>
          </w:p>
          <w:p w:rsidR="003B2F27" w:rsidRPr="00AD4227" w:rsidRDefault="00345FC7" w:rsidP="005B7138">
            <w:pPr>
              <w:widowControl w:val="0"/>
              <w:spacing w:after="120"/>
              <w:jc w:val="center"/>
              <w:rPr>
                <w:rFonts w:ascii="GHEA Grapalat" w:hAnsi="GHEA Grapalat"/>
                <w:sz w:val="14"/>
                <w:szCs w:val="14"/>
                <w:lang w:val="hy-AM"/>
              </w:rPr>
            </w:pPr>
            <w:r w:rsidRPr="00985554">
              <w:rPr>
                <w:rFonts w:ascii="GHEA Grapalat" w:hAnsi="GHEA Grapalat"/>
                <w:sz w:val="20"/>
              </w:rPr>
              <w:t>С прикрепленным файлом</w:t>
            </w:r>
          </w:p>
        </w:tc>
        <w:tc>
          <w:tcPr>
            <w:tcW w:w="887" w:type="dxa"/>
          </w:tcPr>
          <w:p w:rsidR="00AD4227" w:rsidRDefault="00AD4227" w:rsidP="005B7138">
            <w:pPr>
              <w:widowControl w:val="0"/>
              <w:spacing w:after="120"/>
              <w:jc w:val="center"/>
              <w:rPr>
                <w:rFonts w:ascii="GHEA Grapalat" w:hAnsi="GHEA Grapalat"/>
                <w:sz w:val="20"/>
                <w:lang w:val="en-US"/>
              </w:rPr>
            </w:pPr>
          </w:p>
          <w:p w:rsidR="00345FC7" w:rsidRDefault="00345FC7" w:rsidP="005B7138">
            <w:pPr>
              <w:widowControl w:val="0"/>
              <w:spacing w:after="120"/>
              <w:jc w:val="center"/>
              <w:rPr>
                <w:rFonts w:ascii="GHEA Grapalat" w:hAnsi="GHEA Grapalat"/>
                <w:sz w:val="20"/>
                <w:lang w:val="en-US"/>
              </w:rPr>
            </w:pPr>
          </w:p>
          <w:p w:rsidR="00345FC7" w:rsidRDefault="00345FC7" w:rsidP="005B7138">
            <w:pPr>
              <w:widowControl w:val="0"/>
              <w:spacing w:after="120"/>
              <w:jc w:val="center"/>
              <w:rPr>
                <w:rFonts w:ascii="GHEA Grapalat" w:hAnsi="GHEA Grapalat"/>
                <w:sz w:val="20"/>
                <w:lang w:val="en-US"/>
              </w:rPr>
            </w:pPr>
          </w:p>
          <w:p w:rsidR="00345FC7" w:rsidRPr="00AD4227" w:rsidRDefault="00345FC7" w:rsidP="00345FC7">
            <w:pPr>
              <w:widowControl w:val="0"/>
              <w:spacing w:after="120"/>
              <w:jc w:val="center"/>
              <w:rPr>
                <w:rFonts w:ascii="GHEA Grapalat" w:hAnsi="GHEA Grapalat"/>
                <w:sz w:val="20"/>
                <w:lang w:val="en-US"/>
              </w:rPr>
            </w:pPr>
            <w:r>
              <w:rPr>
                <w:rFonts w:ascii="GHEA Grapalat" w:hAnsi="GHEA Grapalat"/>
                <w:sz w:val="20"/>
                <w:lang w:val="en-US"/>
              </w:rPr>
              <w:t>драм</w:t>
            </w:r>
          </w:p>
        </w:tc>
        <w:tc>
          <w:tcPr>
            <w:tcW w:w="1013" w:type="dxa"/>
          </w:tcPr>
          <w:p w:rsidR="003B2F27" w:rsidRDefault="003B2F27" w:rsidP="005B7138">
            <w:pPr>
              <w:widowControl w:val="0"/>
              <w:spacing w:after="120"/>
              <w:jc w:val="center"/>
              <w:rPr>
                <w:rFonts w:ascii="GHEA Grapalat" w:hAnsi="GHEA Grapalat"/>
                <w:sz w:val="20"/>
              </w:rPr>
            </w:pPr>
          </w:p>
          <w:p w:rsidR="00345FC7" w:rsidRDefault="00345FC7" w:rsidP="005B7138">
            <w:pPr>
              <w:widowControl w:val="0"/>
              <w:spacing w:after="120"/>
              <w:jc w:val="center"/>
              <w:rPr>
                <w:rFonts w:ascii="GHEA Grapalat" w:hAnsi="GHEA Grapalat"/>
                <w:sz w:val="20"/>
              </w:rPr>
            </w:pPr>
          </w:p>
          <w:p w:rsidR="00345FC7" w:rsidRDefault="00345FC7" w:rsidP="005B7138">
            <w:pPr>
              <w:widowControl w:val="0"/>
              <w:spacing w:after="120"/>
              <w:jc w:val="center"/>
              <w:rPr>
                <w:rFonts w:ascii="GHEA Grapalat" w:hAnsi="GHEA Grapalat"/>
                <w:sz w:val="20"/>
              </w:rPr>
            </w:pPr>
          </w:p>
          <w:p w:rsidR="00345FC7" w:rsidRPr="00E40AC8" w:rsidRDefault="00345FC7" w:rsidP="005B7138">
            <w:pPr>
              <w:widowControl w:val="0"/>
              <w:spacing w:after="120"/>
              <w:jc w:val="center"/>
              <w:rPr>
                <w:rFonts w:ascii="GHEA Grapalat" w:hAnsi="GHEA Grapalat"/>
                <w:sz w:val="20"/>
              </w:rPr>
            </w:pPr>
          </w:p>
        </w:tc>
        <w:tc>
          <w:tcPr>
            <w:tcW w:w="655" w:type="dxa"/>
          </w:tcPr>
          <w:p w:rsidR="00AD4227" w:rsidRDefault="00AD4227" w:rsidP="005B7138">
            <w:pPr>
              <w:widowControl w:val="0"/>
              <w:spacing w:after="120"/>
              <w:jc w:val="center"/>
              <w:rPr>
                <w:rFonts w:ascii="GHEA Grapalat" w:hAnsi="GHEA Grapalat"/>
                <w:sz w:val="20"/>
                <w:lang w:val="en-US"/>
              </w:rPr>
            </w:pPr>
          </w:p>
          <w:p w:rsidR="00345FC7" w:rsidRDefault="00345FC7" w:rsidP="005B7138">
            <w:pPr>
              <w:widowControl w:val="0"/>
              <w:spacing w:after="120"/>
              <w:jc w:val="center"/>
              <w:rPr>
                <w:rFonts w:ascii="GHEA Grapalat" w:hAnsi="GHEA Grapalat"/>
                <w:sz w:val="20"/>
                <w:lang w:val="en-US"/>
              </w:rPr>
            </w:pPr>
          </w:p>
          <w:p w:rsidR="00345FC7" w:rsidRDefault="00345FC7" w:rsidP="005B7138">
            <w:pPr>
              <w:widowControl w:val="0"/>
              <w:spacing w:after="120"/>
              <w:jc w:val="center"/>
              <w:rPr>
                <w:rFonts w:ascii="GHEA Grapalat" w:hAnsi="GHEA Grapalat"/>
                <w:sz w:val="20"/>
                <w:lang w:val="en-US"/>
              </w:rPr>
            </w:pPr>
          </w:p>
          <w:p w:rsidR="00345FC7" w:rsidRPr="00AD4227" w:rsidRDefault="00345FC7" w:rsidP="005B7138">
            <w:pPr>
              <w:widowControl w:val="0"/>
              <w:spacing w:after="120"/>
              <w:jc w:val="center"/>
              <w:rPr>
                <w:rFonts w:ascii="GHEA Grapalat" w:hAnsi="GHEA Grapalat"/>
                <w:sz w:val="20"/>
                <w:lang w:val="en-US"/>
              </w:rPr>
            </w:pPr>
            <w:r>
              <w:rPr>
                <w:rFonts w:ascii="GHEA Grapalat" w:hAnsi="GHEA Grapalat"/>
                <w:sz w:val="20"/>
                <w:lang w:val="en-US"/>
              </w:rPr>
              <w:t>1</w:t>
            </w:r>
          </w:p>
        </w:tc>
        <w:tc>
          <w:tcPr>
            <w:tcW w:w="922" w:type="dxa"/>
            <w:textDirection w:val="btLr"/>
          </w:tcPr>
          <w:p w:rsidR="003B2F27" w:rsidRPr="00E40AC8" w:rsidRDefault="00AD4227" w:rsidP="00AD4227">
            <w:pPr>
              <w:widowControl w:val="0"/>
              <w:spacing w:after="120"/>
              <w:ind w:left="113" w:right="113"/>
              <w:jc w:val="center"/>
              <w:rPr>
                <w:rFonts w:ascii="GHEA Grapalat" w:hAnsi="GHEA Grapalat"/>
                <w:sz w:val="20"/>
              </w:rPr>
            </w:pPr>
            <w:r>
              <w:rPr>
                <w:rFonts w:ascii="GHEA Grapalat" w:hAnsi="GHEA Grapalat"/>
                <w:sz w:val="20"/>
                <w:lang w:val="en-US"/>
              </w:rPr>
              <w:t>РА г.</w:t>
            </w:r>
            <w:r w:rsidRPr="00AD4227">
              <w:rPr>
                <w:rFonts w:ascii="GHEA Grapalat" w:hAnsi="GHEA Grapalat"/>
                <w:sz w:val="20"/>
              </w:rPr>
              <w:t>Ереван, Армения, Багратуняц 44 и Тевосян 12</w:t>
            </w:r>
          </w:p>
        </w:tc>
        <w:tc>
          <w:tcPr>
            <w:tcW w:w="1596" w:type="dxa"/>
          </w:tcPr>
          <w:p w:rsidR="00345FC7" w:rsidRDefault="00AD4227" w:rsidP="00345FC7">
            <w:pPr>
              <w:widowControl w:val="0"/>
              <w:spacing w:after="120"/>
              <w:jc w:val="center"/>
              <w:rPr>
                <w:rFonts w:ascii="GHEA Grapalat" w:hAnsi="GHEA Grapalat"/>
                <w:sz w:val="20"/>
              </w:rPr>
            </w:pPr>
            <w:r w:rsidRPr="00AD4227">
              <w:rPr>
                <w:rFonts w:ascii="GHEA Grapalat" w:hAnsi="GHEA Grapalat"/>
                <w:sz w:val="20"/>
              </w:rPr>
              <w:t>Если будут предоставлены финансовые ресурсы, то с даты вступления соглашения между сторонами в силу</w:t>
            </w:r>
            <w:r w:rsidR="00345FC7">
              <w:rPr>
                <w:rFonts w:ascii="GHEA Grapalat" w:hAnsi="GHEA Grapalat"/>
                <w:sz w:val="20"/>
                <w:lang w:val="en-US"/>
              </w:rPr>
              <w:t>,</w:t>
            </w:r>
            <w:r w:rsidR="00345FC7" w:rsidRPr="00985554">
              <w:rPr>
                <w:rFonts w:ascii="GHEA Grapalat" w:hAnsi="GHEA Grapalat"/>
                <w:sz w:val="20"/>
              </w:rPr>
              <w:t xml:space="preserve"> </w:t>
            </w:r>
            <w:r w:rsidR="00345FC7">
              <w:rPr>
                <w:rFonts w:ascii="GHEA Grapalat" w:hAnsi="GHEA Grapalat"/>
                <w:sz w:val="20"/>
                <w:lang w:val="en-US"/>
              </w:rPr>
              <w:t>п</w:t>
            </w:r>
            <w:r w:rsidR="00345FC7" w:rsidRPr="00985554">
              <w:rPr>
                <w:rFonts w:ascii="GHEA Grapalat" w:hAnsi="GHEA Grapalat"/>
                <w:sz w:val="20"/>
              </w:rPr>
              <w:t>о желанию заказчика</w:t>
            </w:r>
          </w:p>
          <w:p w:rsidR="003B2F27" w:rsidRPr="00AD4227" w:rsidRDefault="00AD4227" w:rsidP="00345FC7">
            <w:pPr>
              <w:widowControl w:val="0"/>
              <w:spacing w:after="120"/>
              <w:jc w:val="center"/>
              <w:rPr>
                <w:rFonts w:ascii="GHEA Grapalat" w:hAnsi="GHEA Grapalat"/>
                <w:sz w:val="20"/>
                <w:lang w:val="en-US"/>
              </w:rPr>
            </w:pPr>
            <w:r w:rsidRPr="00AD4227">
              <w:rPr>
                <w:rFonts w:ascii="GHEA Grapalat" w:hAnsi="GHEA Grapalat"/>
                <w:sz w:val="20"/>
              </w:rPr>
              <w:t xml:space="preserve">до </w:t>
            </w:r>
            <w:r w:rsidR="00345FC7">
              <w:rPr>
                <w:rFonts w:ascii="GHEA Grapalat" w:hAnsi="GHEA Grapalat"/>
                <w:sz w:val="20"/>
                <w:lang w:val="en-US"/>
              </w:rPr>
              <w:t>25</w:t>
            </w:r>
            <w:bookmarkStart w:id="5" w:name="_GoBack"/>
            <w:bookmarkEnd w:id="5"/>
            <w:r w:rsidRPr="00AD4227">
              <w:rPr>
                <w:rFonts w:ascii="GHEA Grapalat" w:hAnsi="GHEA Grapalat"/>
                <w:sz w:val="20"/>
              </w:rPr>
              <w:t>.12.2026</w:t>
            </w:r>
            <w:r>
              <w:rPr>
                <w:rFonts w:ascii="GHEA Grapalat" w:hAnsi="GHEA Grapalat"/>
                <w:sz w:val="20"/>
                <w:lang w:val="en-US"/>
              </w:rPr>
              <w:t>г.</w:t>
            </w: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5"/>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992"/>
        <w:gridCol w:w="106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B6075B">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99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06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B6075B">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B6075B">
              <w:rPr>
                <w:rFonts w:ascii="GHEA Grapalat" w:hAnsi="GHEA Grapalat"/>
                <w:sz w:val="16"/>
                <w:lang w:val="en-US"/>
              </w:rPr>
              <w:t>26г</w:t>
            </w:r>
            <w:r>
              <w:rPr>
                <w:rFonts w:ascii="GHEA Grapalat" w:hAnsi="GHEA Grapalat"/>
                <w:sz w:val="16"/>
              </w:rPr>
              <w:t>., по месяцам, в том числе</w:t>
            </w:r>
          </w:p>
        </w:tc>
      </w:tr>
      <w:tr w:rsidR="003B2F27" w:rsidRPr="00F412AC" w:rsidTr="00B6075B">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992" w:type="dxa"/>
          </w:tcPr>
          <w:p w:rsidR="003B2F27" w:rsidRPr="00F412AC" w:rsidRDefault="003B2F27" w:rsidP="005B7138">
            <w:pPr>
              <w:widowControl w:val="0"/>
              <w:spacing w:after="120"/>
              <w:jc w:val="center"/>
              <w:rPr>
                <w:rFonts w:ascii="GHEA Grapalat" w:hAnsi="GHEA Grapalat"/>
                <w:sz w:val="16"/>
              </w:rPr>
            </w:pPr>
          </w:p>
        </w:tc>
        <w:tc>
          <w:tcPr>
            <w:tcW w:w="106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AD4227" w:rsidRPr="00F412AC" w:rsidTr="00B6075B">
        <w:trPr>
          <w:trHeight w:val="363"/>
          <w:jc w:val="center"/>
        </w:trPr>
        <w:tc>
          <w:tcPr>
            <w:tcW w:w="1006" w:type="dxa"/>
          </w:tcPr>
          <w:p w:rsidR="00AD4227" w:rsidRPr="00AD4227" w:rsidRDefault="00AD4227" w:rsidP="00AD4227">
            <w:pPr>
              <w:widowControl w:val="0"/>
              <w:spacing w:after="120"/>
              <w:jc w:val="center"/>
              <w:rPr>
                <w:rFonts w:ascii="GHEA Grapalat" w:hAnsi="GHEA Grapalat"/>
                <w:sz w:val="14"/>
                <w:szCs w:val="14"/>
                <w:lang w:val="hy-AM"/>
              </w:rPr>
            </w:pPr>
          </w:p>
          <w:p w:rsidR="00AD4227" w:rsidRPr="00AD4227" w:rsidRDefault="00AD4227" w:rsidP="00AD4227">
            <w:pPr>
              <w:widowControl w:val="0"/>
              <w:spacing w:after="120"/>
              <w:jc w:val="center"/>
              <w:rPr>
                <w:rFonts w:ascii="GHEA Grapalat" w:hAnsi="GHEA Grapalat"/>
                <w:sz w:val="14"/>
                <w:szCs w:val="14"/>
                <w:lang w:val="hy-AM"/>
              </w:rPr>
            </w:pPr>
            <w:r w:rsidRPr="00AD4227">
              <w:rPr>
                <w:rFonts w:ascii="GHEA Grapalat" w:hAnsi="GHEA Grapalat"/>
                <w:sz w:val="14"/>
                <w:szCs w:val="14"/>
                <w:lang w:val="hy-AM"/>
              </w:rPr>
              <w:t>1</w:t>
            </w:r>
          </w:p>
        </w:tc>
        <w:tc>
          <w:tcPr>
            <w:tcW w:w="992" w:type="dxa"/>
          </w:tcPr>
          <w:p w:rsidR="00AD4227" w:rsidRDefault="00AD4227" w:rsidP="00AD4227">
            <w:pPr>
              <w:widowControl w:val="0"/>
              <w:spacing w:after="120"/>
              <w:jc w:val="center"/>
              <w:rPr>
                <w:rFonts w:ascii="GHEA Grapalat" w:hAnsi="GHEA Grapalat"/>
                <w:sz w:val="14"/>
                <w:szCs w:val="14"/>
                <w:lang w:val="hy-AM"/>
              </w:rPr>
            </w:pPr>
          </w:p>
          <w:p w:rsidR="00B6075B" w:rsidRPr="00B6075B" w:rsidRDefault="00B6075B" w:rsidP="00AD4227">
            <w:pPr>
              <w:widowControl w:val="0"/>
              <w:spacing w:after="120"/>
              <w:jc w:val="center"/>
              <w:rPr>
                <w:rFonts w:ascii="GHEA Grapalat" w:hAnsi="GHEA Grapalat"/>
                <w:sz w:val="14"/>
                <w:szCs w:val="14"/>
                <w:lang w:val="en-US"/>
              </w:rPr>
            </w:pPr>
            <w:r>
              <w:rPr>
                <w:rFonts w:ascii="GHEA Grapalat" w:hAnsi="GHEA Grapalat"/>
                <w:sz w:val="14"/>
                <w:szCs w:val="14"/>
                <w:lang w:val="en-US"/>
              </w:rPr>
              <w:t>45421132</w:t>
            </w:r>
          </w:p>
        </w:tc>
        <w:tc>
          <w:tcPr>
            <w:tcW w:w="1063" w:type="dxa"/>
          </w:tcPr>
          <w:p w:rsidR="00AD4227" w:rsidRPr="00B6075B" w:rsidRDefault="00B6075B" w:rsidP="00B6075B">
            <w:pPr>
              <w:widowControl w:val="0"/>
              <w:spacing w:after="120"/>
              <w:jc w:val="center"/>
              <w:rPr>
                <w:rFonts w:ascii="GHEA Grapalat" w:hAnsi="GHEA Grapalat"/>
                <w:sz w:val="16"/>
              </w:rPr>
            </w:pPr>
            <w:r w:rsidRPr="00B6075B">
              <w:rPr>
                <w:rFonts w:ascii="GHEA Grapalat" w:hAnsi="GHEA Grapalat"/>
                <w:sz w:val="16"/>
              </w:rPr>
              <w:t>установк</w:t>
            </w:r>
            <w:r>
              <w:rPr>
                <w:rFonts w:ascii="GHEA Grapalat" w:hAnsi="GHEA Grapalat"/>
                <w:sz w:val="16"/>
                <w:lang w:val="en-US"/>
              </w:rPr>
              <w:t>а</w:t>
            </w:r>
            <w:r w:rsidRPr="00B6075B">
              <w:rPr>
                <w:rFonts w:ascii="GHEA Grapalat" w:hAnsi="GHEA Grapalat"/>
                <w:sz w:val="16"/>
              </w:rPr>
              <w:t xml:space="preserve"> троллейбусного стекла</w:t>
            </w:r>
          </w:p>
        </w:tc>
        <w:tc>
          <w:tcPr>
            <w:tcW w:w="682" w:type="dxa"/>
            <w:vAlign w:val="center"/>
          </w:tcPr>
          <w:p w:rsidR="00AD4227" w:rsidRPr="00B6075B" w:rsidRDefault="00B6075B" w:rsidP="00AD4227">
            <w:pPr>
              <w:widowControl w:val="0"/>
              <w:spacing w:after="120"/>
              <w:jc w:val="center"/>
              <w:rPr>
                <w:rFonts w:ascii="GHEA Grapalat" w:hAnsi="GHEA Grapalat"/>
                <w:sz w:val="16"/>
                <w:lang w:val="en-US"/>
              </w:rPr>
            </w:pPr>
            <w:r>
              <w:rPr>
                <w:rFonts w:ascii="GHEA Grapalat" w:hAnsi="GHEA Grapalat"/>
                <w:sz w:val="16"/>
                <w:lang w:val="en-US"/>
              </w:rPr>
              <w:t>100</w:t>
            </w:r>
          </w:p>
          <w:p w:rsidR="00AD4227" w:rsidRPr="00F412AC" w:rsidRDefault="00AD4227" w:rsidP="00AD4227">
            <w:pPr>
              <w:widowControl w:val="0"/>
              <w:spacing w:after="120"/>
              <w:jc w:val="center"/>
              <w:rPr>
                <w:rFonts w:ascii="GHEA Grapalat" w:hAnsi="GHEA Grapalat"/>
                <w:sz w:val="16"/>
              </w:rPr>
            </w:pPr>
            <w:r w:rsidRPr="00F412AC">
              <w:rPr>
                <w:rFonts w:ascii="GHEA Grapalat" w:hAnsi="GHEA Grapalat"/>
                <w:sz w:val="16"/>
              </w:rPr>
              <w:t xml:space="preserve"> %</w:t>
            </w:r>
          </w:p>
        </w:tc>
        <w:tc>
          <w:tcPr>
            <w:tcW w:w="813" w:type="dxa"/>
            <w:vAlign w:val="center"/>
          </w:tcPr>
          <w:p w:rsidR="00B6075B" w:rsidRPr="00B6075B" w:rsidRDefault="00B6075B" w:rsidP="00B6075B">
            <w:pPr>
              <w:widowControl w:val="0"/>
              <w:spacing w:after="120"/>
              <w:jc w:val="center"/>
              <w:rPr>
                <w:rFonts w:ascii="GHEA Grapalat" w:hAnsi="GHEA Grapalat"/>
                <w:sz w:val="16"/>
                <w:lang w:val="en-US"/>
              </w:rPr>
            </w:pPr>
            <w:r>
              <w:rPr>
                <w:rFonts w:ascii="GHEA Grapalat" w:hAnsi="GHEA Grapalat"/>
                <w:sz w:val="16"/>
                <w:lang w:val="en-US"/>
              </w:rPr>
              <w:t>100</w:t>
            </w:r>
          </w:p>
          <w:p w:rsidR="00AD4227" w:rsidRPr="00F412AC" w:rsidRDefault="00AD4227" w:rsidP="00AD4227">
            <w:pPr>
              <w:widowControl w:val="0"/>
              <w:spacing w:after="120"/>
              <w:jc w:val="center"/>
              <w:rPr>
                <w:rFonts w:ascii="GHEA Grapalat" w:hAnsi="GHEA Grapalat"/>
                <w:sz w:val="16"/>
              </w:rPr>
            </w:pPr>
            <w:r w:rsidRPr="00F412AC">
              <w:rPr>
                <w:rFonts w:ascii="GHEA Grapalat" w:hAnsi="GHEA Grapalat"/>
                <w:sz w:val="16"/>
              </w:rPr>
              <w:t>%</w:t>
            </w:r>
          </w:p>
        </w:tc>
        <w:tc>
          <w:tcPr>
            <w:tcW w:w="563" w:type="dxa"/>
            <w:vAlign w:val="center"/>
          </w:tcPr>
          <w:p w:rsidR="00B6075B" w:rsidRPr="00B6075B" w:rsidRDefault="00B6075B" w:rsidP="00B6075B">
            <w:pPr>
              <w:widowControl w:val="0"/>
              <w:spacing w:after="120"/>
              <w:jc w:val="center"/>
              <w:rPr>
                <w:rFonts w:ascii="GHEA Grapalat" w:hAnsi="GHEA Grapalat"/>
                <w:sz w:val="16"/>
                <w:lang w:val="en-US"/>
              </w:rPr>
            </w:pPr>
            <w:r>
              <w:rPr>
                <w:rFonts w:ascii="GHEA Grapalat" w:hAnsi="GHEA Grapalat"/>
                <w:sz w:val="16"/>
                <w:lang w:val="en-US"/>
              </w:rPr>
              <w:t>100</w:t>
            </w:r>
          </w:p>
          <w:p w:rsidR="00AD4227" w:rsidRPr="00F412AC" w:rsidRDefault="00AD4227" w:rsidP="00AD4227">
            <w:pPr>
              <w:widowControl w:val="0"/>
              <w:spacing w:after="120"/>
              <w:jc w:val="center"/>
              <w:rPr>
                <w:rFonts w:ascii="GHEA Grapalat" w:hAnsi="GHEA Grapalat" w:cs="Arial"/>
                <w:sz w:val="16"/>
              </w:rPr>
            </w:pPr>
            <w:r w:rsidRPr="00F412AC">
              <w:rPr>
                <w:rFonts w:ascii="GHEA Grapalat" w:hAnsi="GHEA Grapalat"/>
                <w:sz w:val="16"/>
              </w:rPr>
              <w:t>%</w:t>
            </w:r>
          </w:p>
        </w:tc>
        <w:tc>
          <w:tcPr>
            <w:tcW w:w="681" w:type="dxa"/>
            <w:vAlign w:val="center"/>
          </w:tcPr>
          <w:p w:rsidR="00B6075B" w:rsidRPr="00B6075B" w:rsidRDefault="00B6075B" w:rsidP="00B6075B">
            <w:pPr>
              <w:widowControl w:val="0"/>
              <w:spacing w:after="120"/>
              <w:jc w:val="center"/>
              <w:rPr>
                <w:rFonts w:ascii="GHEA Grapalat" w:hAnsi="GHEA Grapalat"/>
                <w:sz w:val="16"/>
                <w:lang w:val="en-US"/>
              </w:rPr>
            </w:pPr>
            <w:r>
              <w:rPr>
                <w:rFonts w:ascii="GHEA Grapalat" w:hAnsi="GHEA Grapalat"/>
                <w:sz w:val="16"/>
                <w:lang w:val="en-US"/>
              </w:rPr>
              <w:t>100</w:t>
            </w:r>
          </w:p>
          <w:p w:rsidR="00AD4227" w:rsidRPr="00F412AC" w:rsidRDefault="00AD4227" w:rsidP="00AD4227">
            <w:pPr>
              <w:widowControl w:val="0"/>
              <w:spacing w:after="120"/>
              <w:jc w:val="center"/>
              <w:rPr>
                <w:rFonts w:ascii="GHEA Grapalat" w:hAnsi="GHEA Grapalat" w:cs="Arial"/>
                <w:sz w:val="16"/>
              </w:rPr>
            </w:pPr>
            <w:r w:rsidRPr="00F412AC">
              <w:rPr>
                <w:rFonts w:ascii="GHEA Grapalat" w:hAnsi="GHEA Grapalat"/>
                <w:sz w:val="16"/>
              </w:rPr>
              <w:t>%</w:t>
            </w:r>
          </w:p>
        </w:tc>
        <w:tc>
          <w:tcPr>
            <w:tcW w:w="582" w:type="dxa"/>
            <w:vAlign w:val="center"/>
          </w:tcPr>
          <w:p w:rsidR="00B6075B" w:rsidRPr="00B6075B" w:rsidRDefault="00B6075B" w:rsidP="00B6075B">
            <w:pPr>
              <w:widowControl w:val="0"/>
              <w:spacing w:after="120"/>
              <w:jc w:val="center"/>
              <w:rPr>
                <w:rFonts w:ascii="GHEA Grapalat" w:hAnsi="GHEA Grapalat"/>
                <w:sz w:val="16"/>
                <w:lang w:val="en-US"/>
              </w:rPr>
            </w:pPr>
            <w:r>
              <w:rPr>
                <w:rFonts w:ascii="GHEA Grapalat" w:hAnsi="GHEA Grapalat"/>
                <w:sz w:val="16"/>
                <w:lang w:val="en-US"/>
              </w:rPr>
              <w:t>100</w:t>
            </w:r>
          </w:p>
          <w:p w:rsidR="00AD4227" w:rsidRPr="00F412AC" w:rsidRDefault="00AD4227" w:rsidP="00AD4227">
            <w:pPr>
              <w:widowControl w:val="0"/>
              <w:spacing w:after="120"/>
              <w:jc w:val="center"/>
              <w:rPr>
                <w:rFonts w:ascii="GHEA Grapalat" w:hAnsi="GHEA Grapalat" w:cs="Arial"/>
                <w:sz w:val="16"/>
              </w:rPr>
            </w:pPr>
            <w:r w:rsidRPr="00F412AC">
              <w:rPr>
                <w:rFonts w:ascii="GHEA Grapalat" w:hAnsi="GHEA Grapalat"/>
                <w:sz w:val="16"/>
              </w:rPr>
              <w:t>%</w:t>
            </w:r>
          </w:p>
        </w:tc>
        <w:tc>
          <w:tcPr>
            <w:tcW w:w="566" w:type="dxa"/>
            <w:vAlign w:val="center"/>
          </w:tcPr>
          <w:p w:rsidR="00B6075B" w:rsidRPr="00B6075B" w:rsidRDefault="00B6075B" w:rsidP="00B6075B">
            <w:pPr>
              <w:widowControl w:val="0"/>
              <w:spacing w:after="120"/>
              <w:jc w:val="center"/>
              <w:rPr>
                <w:rFonts w:ascii="GHEA Grapalat" w:hAnsi="GHEA Grapalat"/>
                <w:sz w:val="16"/>
                <w:lang w:val="en-US"/>
              </w:rPr>
            </w:pPr>
            <w:r>
              <w:rPr>
                <w:rFonts w:ascii="GHEA Grapalat" w:hAnsi="GHEA Grapalat"/>
                <w:sz w:val="16"/>
                <w:lang w:val="en-US"/>
              </w:rPr>
              <w:t>100</w:t>
            </w:r>
          </w:p>
          <w:p w:rsidR="00AD4227" w:rsidRPr="00F412AC" w:rsidRDefault="00AD4227" w:rsidP="00AD4227">
            <w:pPr>
              <w:widowControl w:val="0"/>
              <w:spacing w:after="120"/>
              <w:jc w:val="center"/>
              <w:rPr>
                <w:rFonts w:ascii="GHEA Grapalat" w:hAnsi="GHEA Grapalat" w:cs="Arial"/>
                <w:sz w:val="16"/>
              </w:rPr>
            </w:pPr>
            <w:r w:rsidRPr="00F412AC">
              <w:rPr>
                <w:rFonts w:ascii="GHEA Grapalat" w:hAnsi="GHEA Grapalat"/>
                <w:sz w:val="16"/>
              </w:rPr>
              <w:t>%</w:t>
            </w:r>
          </w:p>
        </w:tc>
        <w:tc>
          <w:tcPr>
            <w:tcW w:w="601" w:type="dxa"/>
            <w:vAlign w:val="center"/>
          </w:tcPr>
          <w:p w:rsidR="00B6075B" w:rsidRPr="00B6075B" w:rsidRDefault="00B6075B" w:rsidP="00B6075B">
            <w:pPr>
              <w:widowControl w:val="0"/>
              <w:spacing w:after="120"/>
              <w:jc w:val="center"/>
              <w:rPr>
                <w:rFonts w:ascii="GHEA Grapalat" w:hAnsi="GHEA Grapalat"/>
                <w:sz w:val="16"/>
                <w:lang w:val="en-US"/>
              </w:rPr>
            </w:pPr>
            <w:r>
              <w:rPr>
                <w:rFonts w:ascii="GHEA Grapalat" w:hAnsi="GHEA Grapalat"/>
                <w:sz w:val="16"/>
                <w:lang w:val="en-US"/>
              </w:rPr>
              <w:t>100</w:t>
            </w:r>
          </w:p>
          <w:p w:rsidR="00AD4227" w:rsidRPr="00F412AC" w:rsidRDefault="00AD4227" w:rsidP="00AD4227">
            <w:pPr>
              <w:widowControl w:val="0"/>
              <w:spacing w:after="120"/>
              <w:jc w:val="center"/>
              <w:rPr>
                <w:rFonts w:ascii="GHEA Grapalat" w:hAnsi="GHEA Grapalat" w:cs="Arial"/>
                <w:sz w:val="16"/>
              </w:rPr>
            </w:pPr>
            <w:r w:rsidRPr="00F412AC">
              <w:rPr>
                <w:rFonts w:ascii="GHEA Grapalat" w:hAnsi="GHEA Grapalat"/>
                <w:sz w:val="16"/>
              </w:rPr>
              <w:t>%</w:t>
            </w:r>
          </w:p>
        </w:tc>
        <w:tc>
          <w:tcPr>
            <w:tcW w:w="611" w:type="dxa"/>
            <w:vAlign w:val="center"/>
          </w:tcPr>
          <w:p w:rsidR="00B6075B" w:rsidRPr="00B6075B" w:rsidRDefault="00B6075B" w:rsidP="00B6075B">
            <w:pPr>
              <w:widowControl w:val="0"/>
              <w:spacing w:after="120"/>
              <w:jc w:val="center"/>
              <w:rPr>
                <w:rFonts w:ascii="GHEA Grapalat" w:hAnsi="GHEA Grapalat"/>
                <w:sz w:val="16"/>
                <w:lang w:val="en-US"/>
              </w:rPr>
            </w:pPr>
            <w:r>
              <w:rPr>
                <w:rFonts w:ascii="GHEA Grapalat" w:hAnsi="GHEA Grapalat"/>
                <w:sz w:val="16"/>
                <w:lang w:val="en-US"/>
              </w:rPr>
              <w:t>100</w:t>
            </w:r>
          </w:p>
          <w:p w:rsidR="00AD4227" w:rsidRPr="00F412AC" w:rsidRDefault="00AD4227" w:rsidP="00AD4227">
            <w:pPr>
              <w:widowControl w:val="0"/>
              <w:spacing w:after="120"/>
              <w:jc w:val="center"/>
              <w:rPr>
                <w:rFonts w:ascii="GHEA Grapalat" w:hAnsi="GHEA Grapalat" w:cs="Arial"/>
                <w:sz w:val="16"/>
              </w:rPr>
            </w:pPr>
            <w:r w:rsidRPr="00F412AC">
              <w:rPr>
                <w:rFonts w:ascii="GHEA Grapalat" w:hAnsi="GHEA Grapalat"/>
                <w:sz w:val="16"/>
              </w:rPr>
              <w:t>%</w:t>
            </w:r>
          </w:p>
        </w:tc>
        <w:tc>
          <w:tcPr>
            <w:tcW w:w="871" w:type="dxa"/>
            <w:vAlign w:val="center"/>
          </w:tcPr>
          <w:p w:rsidR="00B6075B" w:rsidRPr="00B6075B" w:rsidRDefault="00B6075B" w:rsidP="00B6075B">
            <w:pPr>
              <w:widowControl w:val="0"/>
              <w:spacing w:after="120"/>
              <w:jc w:val="center"/>
              <w:rPr>
                <w:rFonts w:ascii="GHEA Grapalat" w:hAnsi="GHEA Grapalat"/>
                <w:sz w:val="16"/>
                <w:lang w:val="en-US"/>
              </w:rPr>
            </w:pPr>
            <w:r>
              <w:rPr>
                <w:rFonts w:ascii="GHEA Grapalat" w:hAnsi="GHEA Grapalat"/>
                <w:sz w:val="16"/>
                <w:lang w:val="en-US"/>
              </w:rPr>
              <w:t>100</w:t>
            </w:r>
          </w:p>
          <w:p w:rsidR="00AD4227" w:rsidRPr="00F412AC" w:rsidRDefault="00AD4227" w:rsidP="00AD4227">
            <w:pPr>
              <w:widowControl w:val="0"/>
              <w:spacing w:after="120"/>
              <w:jc w:val="center"/>
              <w:rPr>
                <w:rFonts w:ascii="GHEA Grapalat" w:hAnsi="GHEA Grapalat" w:cs="Arial"/>
                <w:sz w:val="16"/>
              </w:rPr>
            </w:pPr>
            <w:r w:rsidRPr="00F412AC">
              <w:rPr>
                <w:rFonts w:ascii="GHEA Grapalat" w:hAnsi="GHEA Grapalat"/>
                <w:sz w:val="16"/>
              </w:rPr>
              <w:t xml:space="preserve"> %</w:t>
            </w:r>
          </w:p>
        </w:tc>
        <w:tc>
          <w:tcPr>
            <w:tcW w:w="676" w:type="dxa"/>
            <w:vAlign w:val="center"/>
          </w:tcPr>
          <w:p w:rsidR="00B6075B" w:rsidRPr="00B6075B" w:rsidRDefault="00B6075B" w:rsidP="00B6075B">
            <w:pPr>
              <w:widowControl w:val="0"/>
              <w:spacing w:after="120"/>
              <w:jc w:val="center"/>
              <w:rPr>
                <w:rFonts w:ascii="GHEA Grapalat" w:hAnsi="GHEA Grapalat"/>
                <w:sz w:val="16"/>
                <w:lang w:val="en-US"/>
              </w:rPr>
            </w:pPr>
            <w:r>
              <w:rPr>
                <w:rFonts w:ascii="GHEA Grapalat" w:hAnsi="GHEA Grapalat"/>
                <w:sz w:val="16"/>
                <w:lang w:val="en-US"/>
              </w:rPr>
              <w:t>100</w:t>
            </w:r>
          </w:p>
          <w:p w:rsidR="00AD4227" w:rsidRPr="00F412AC" w:rsidRDefault="00AD4227" w:rsidP="00AD4227">
            <w:pPr>
              <w:widowControl w:val="0"/>
              <w:spacing w:after="120"/>
              <w:jc w:val="center"/>
              <w:rPr>
                <w:rFonts w:ascii="GHEA Grapalat" w:hAnsi="GHEA Grapalat" w:cs="Arial"/>
                <w:sz w:val="16"/>
              </w:rPr>
            </w:pPr>
            <w:r w:rsidRPr="00F412AC">
              <w:rPr>
                <w:rFonts w:ascii="GHEA Grapalat" w:hAnsi="GHEA Grapalat"/>
                <w:sz w:val="16"/>
              </w:rPr>
              <w:t>%</w:t>
            </w:r>
          </w:p>
        </w:tc>
        <w:tc>
          <w:tcPr>
            <w:tcW w:w="643" w:type="dxa"/>
            <w:vAlign w:val="center"/>
          </w:tcPr>
          <w:p w:rsidR="00B6075B" w:rsidRPr="00B6075B" w:rsidRDefault="00B6075B" w:rsidP="00B6075B">
            <w:pPr>
              <w:widowControl w:val="0"/>
              <w:spacing w:after="120"/>
              <w:jc w:val="center"/>
              <w:rPr>
                <w:rFonts w:ascii="GHEA Grapalat" w:hAnsi="GHEA Grapalat"/>
                <w:sz w:val="16"/>
                <w:lang w:val="en-US"/>
              </w:rPr>
            </w:pPr>
            <w:r>
              <w:rPr>
                <w:rFonts w:ascii="GHEA Grapalat" w:hAnsi="GHEA Grapalat"/>
                <w:sz w:val="16"/>
                <w:lang w:val="en-US"/>
              </w:rPr>
              <w:t>100</w:t>
            </w:r>
          </w:p>
          <w:p w:rsidR="00AD4227" w:rsidRPr="00F412AC" w:rsidRDefault="00AD4227" w:rsidP="00AD4227">
            <w:pPr>
              <w:widowControl w:val="0"/>
              <w:spacing w:after="120"/>
              <w:jc w:val="center"/>
              <w:rPr>
                <w:rFonts w:ascii="GHEA Grapalat" w:hAnsi="GHEA Grapalat" w:cs="Arial"/>
                <w:sz w:val="16"/>
              </w:rPr>
            </w:pPr>
            <w:r w:rsidRPr="00F412AC">
              <w:rPr>
                <w:rFonts w:ascii="GHEA Grapalat" w:hAnsi="GHEA Grapalat"/>
                <w:sz w:val="16"/>
              </w:rPr>
              <w:t>%</w:t>
            </w:r>
          </w:p>
        </w:tc>
        <w:tc>
          <w:tcPr>
            <w:tcW w:w="611" w:type="dxa"/>
            <w:vAlign w:val="center"/>
          </w:tcPr>
          <w:p w:rsidR="00B6075B" w:rsidRPr="00B6075B" w:rsidRDefault="00B6075B" w:rsidP="00B6075B">
            <w:pPr>
              <w:widowControl w:val="0"/>
              <w:spacing w:after="120"/>
              <w:jc w:val="center"/>
              <w:rPr>
                <w:rFonts w:ascii="GHEA Grapalat" w:hAnsi="GHEA Grapalat"/>
                <w:sz w:val="16"/>
                <w:lang w:val="en-US"/>
              </w:rPr>
            </w:pPr>
            <w:r>
              <w:rPr>
                <w:rFonts w:ascii="GHEA Grapalat" w:hAnsi="GHEA Grapalat"/>
                <w:sz w:val="16"/>
                <w:lang w:val="en-US"/>
              </w:rPr>
              <w:t>100</w:t>
            </w:r>
          </w:p>
          <w:p w:rsidR="00AD4227" w:rsidRPr="00F412AC" w:rsidRDefault="00AD4227" w:rsidP="00AD4227">
            <w:pPr>
              <w:widowControl w:val="0"/>
              <w:spacing w:after="120"/>
              <w:jc w:val="center"/>
              <w:rPr>
                <w:rFonts w:ascii="GHEA Grapalat" w:hAnsi="GHEA Grapalat" w:cs="Arial"/>
                <w:sz w:val="16"/>
              </w:rPr>
            </w:pPr>
            <w:r w:rsidRPr="00F412AC">
              <w:rPr>
                <w:rFonts w:ascii="GHEA Grapalat" w:hAnsi="GHEA Grapalat"/>
                <w:sz w:val="16"/>
              </w:rPr>
              <w:t>%</w:t>
            </w:r>
          </w:p>
        </w:tc>
        <w:tc>
          <w:tcPr>
            <w:tcW w:w="666" w:type="dxa"/>
            <w:vAlign w:val="center"/>
          </w:tcPr>
          <w:p w:rsidR="00B6075B" w:rsidRPr="00B6075B" w:rsidRDefault="00B6075B" w:rsidP="00B6075B">
            <w:pPr>
              <w:widowControl w:val="0"/>
              <w:spacing w:after="120"/>
              <w:jc w:val="center"/>
              <w:rPr>
                <w:rFonts w:ascii="GHEA Grapalat" w:hAnsi="GHEA Grapalat"/>
                <w:sz w:val="16"/>
                <w:lang w:val="en-US"/>
              </w:rPr>
            </w:pPr>
            <w:r>
              <w:rPr>
                <w:rFonts w:ascii="GHEA Grapalat" w:hAnsi="GHEA Grapalat"/>
                <w:sz w:val="16"/>
                <w:lang w:val="en-US"/>
              </w:rPr>
              <w:t>100</w:t>
            </w:r>
          </w:p>
          <w:p w:rsidR="00AD4227" w:rsidRPr="00F412AC" w:rsidRDefault="00AD4227" w:rsidP="00AD4227">
            <w:pPr>
              <w:widowControl w:val="0"/>
              <w:spacing w:after="120"/>
              <w:jc w:val="center"/>
              <w:rPr>
                <w:rFonts w:ascii="GHEA Grapalat" w:hAnsi="GHEA Grapalat"/>
                <w:b/>
                <w:sz w:val="16"/>
              </w:rPr>
            </w:pPr>
            <w:r w:rsidRPr="00F412AC">
              <w:rPr>
                <w:rFonts w:ascii="GHEA Grapalat" w:hAnsi="GHEA Grapalat"/>
                <w:sz w:val="16"/>
              </w:rPr>
              <w:t xml:space="preserve">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8"/>
          <w:footnotePr>
            <w:pos w:val="beneathText"/>
          </w:footnotePr>
          <w:pgSz w:w="11907" w:h="16840" w:code="9"/>
          <w:pgMar w:top="1134" w:right="1418"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Default="008D352C"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CE3DEB" w:rsidRPr="00A33C34" w:rsidRDefault="00CE3DEB" w:rsidP="00CE3DEB">
      <w:pPr>
        <w:jc w:val="center"/>
        <w:rPr>
          <w:rFonts w:ascii="GHEA Grapalat" w:hAnsi="GHEA Grapalat" w:cs="GHEA Grapalat"/>
        </w:rPr>
      </w:pPr>
    </w:p>
    <w:p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rsidR="00CE3DEB" w:rsidRPr="00A33C34" w:rsidRDefault="00CE3DEB" w:rsidP="00CE3DEB">
      <w:pPr>
        <w:jc w:val="center"/>
        <w:rPr>
          <w:rFonts w:ascii="GHEA Grapalat" w:hAnsi="GHEA Grapalat" w:cs="GHEA Grapalat"/>
          <w:lang w:val="hy-AM"/>
        </w:rPr>
      </w:pPr>
    </w:p>
    <w:p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CE3DEB" w:rsidRPr="00A33C34" w:rsidRDefault="00CE3DEB" w:rsidP="00CE3DEB">
      <w:pPr>
        <w:rPr>
          <w:rFonts w:ascii="GHEA Grapalat" w:hAnsi="GHEA Grapalat"/>
          <w:vertAlign w:val="superscript"/>
          <w:lang w:val="es-ES"/>
        </w:rPr>
      </w:pPr>
    </w:p>
    <w:p w:rsidR="00CE3DEB" w:rsidRPr="00A33C34" w:rsidRDefault="00CE3DEB" w:rsidP="00CE3DEB">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CE3DEB" w:rsidRPr="00A33C34" w:rsidRDefault="00CE3DEB" w:rsidP="00CE3DEB">
      <w:pPr>
        <w:rPr>
          <w:rFonts w:ascii="GHEA Grapalat" w:hAnsi="GHEA Grapalat" w:cs="Sylfaen"/>
          <w:sz w:val="20"/>
          <w:szCs w:val="20"/>
          <w:lang w:val="es-ES"/>
        </w:rPr>
      </w:pPr>
    </w:p>
    <w:p w:rsidR="00CE3DEB" w:rsidRPr="00A33C34" w:rsidRDefault="00CE3DEB" w:rsidP="00CE3DEB">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rsidR="00CE3DEB" w:rsidRPr="00A33C34" w:rsidRDefault="00CE3DEB" w:rsidP="00CE3DEB">
      <w:pPr>
        <w:jc w:val="center"/>
        <w:rPr>
          <w:rFonts w:ascii="GHEA Grapalat" w:hAnsi="GHEA Grapalat" w:cs="GHEA Grapalat"/>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proofErr w:type="gramStart"/>
      <w:r w:rsidRPr="00A33C34">
        <w:rPr>
          <w:rFonts w:ascii="GHEA Grapalat" w:hAnsi="GHEA Grapalat" w:cs="Sylfaen"/>
          <w:sz w:val="16"/>
          <w:szCs w:val="16"/>
        </w:rPr>
        <w:t>при</w:t>
      </w:r>
      <w:proofErr w:type="gramEnd"/>
      <w:r w:rsidRPr="00A33C34">
        <w:rPr>
          <w:rFonts w:ascii="GHEA Grapalat" w:hAnsi="GHEA Grapalat" w:cs="Sylfaen"/>
          <w:sz w:val="16"/>
          <w:szCs w:val="16"/>
        </w:rPr>
        <w:t xml:space="preserve"> наличии</w:t>
      </w:r>
      <w:r w:rsidRPr="00A33C34">
        <w:rPr>
          <w:rFonts w:ascii="GHEA Grapalat" w:hAnsi="GHEA Grapalat" w:cs="Sylfaen"/>
          <w:sz w:val="16"/>
          <w:szCs w:val="16"/>
          <w:lang w:val="es-ES"/>
        </w:rPr>
        <w:t>)</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CE3DEB" w:rsidRPr="00A33C34" w:rsidRDefault="00CE3DEB" w:rsidP="00CE3DEB">
      <w:pPr>
        <w:jc w:val="center"/>
        <w:rPr>
          <w:rFonts w:ascii="GHEA Grapalat" w:hAnsi="GHEA Grapalat" w:cs="Sylfaen"/>
          <w:sz w:val="16"/>
          <w:szCs w:val="16"/>
          <w:lang w:val="es-ES"/>
        </w:rPr>
      </w:pPr>
    </w:p>
    <w:p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05E" w:rsidRDefault="0069405E">
      <w:r>
        <w:separator/>
      </w:r>
    </w:p>
  </w:endnote>
  <w:endnote w:type="continuationSeparator" w:id="0">
    <w:p w:rsidR="0069405E" w:rsidRDefault="00694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1950196"/>
      <w:docPartObj>
        <w:docPartGallery w:val="Page Numbers (Bottom of Page)"/>
        <w:docPartUnique/>
      </w:docPartObj>
    </w:sdtPr>
    <w:sdtEndPr>
      <w:rPr>
        <w:rFonts w:ascii="GHEA Grapalat" w:hAnsi="GHEA Grapalat"/>
        <w:sz w:val="24"/>
        <w:szCs w:val="24"/>
      </w:rPr>
    </w:sdtEndPr>
    <w:sdtContent>
      <w:p w:rsidR="00EC56D9" w:rsidRPr="00305BEC" w:rsidRDefault="00EC56D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45FC7">
          <w:rPr>
            <w:rFonts w:ascii="GHEA Grapalat" w:hAnsi="GHEA Grapalat"/>
            <w:noProof/>
            <w:sz w:val="24"/>
            <w:szCs w:val="24"/>
          </w:rPr>
          <w:t>77</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05E" w:rsidRDefault="0069405E">
      <w:r>
        <w:separator/>
      </w:r>
    </w:p>
  </w:footnote>
  <w:footnote w:type="continuationSeparator" w:id="0">
    <w:p w:rsidR="0069405E" w:rsidRDefault="0069405E">
      <w:r>
        <w:continuationSeparator/>
      </w:r>
    </w:p>
  </w:footnote>
  <w:footnote w:id="1">
    <w:p w:rsidR="00EC56D9" w:rsidRPr="00D3436F" w:rsidRDefault="00EC56D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EC56D9" w:rsidRPr="00D3436F" w:rsidRDefault="00EC56D9">
      <w:pPr>
        <w:pStyle w:val="FootnoteText"/>
        <w:rPr>
          <w:lang w:val="es-ES"/>
        </w:rPr>
      </w:pPr>
    </w:p>
  </w:footnote>
  <w:footnote w:id="2">
    <w:p w:rsidR="00EC56D9" w:rsidRPr="008842CE" w:rsidRDefault="00EC56D9" w:rsidP="00540015">
      <w:pPr>
        <w:pStyle w:val="FootnoteText"/>
        <w:jc w:val="both"/>
      </w:pPr>
    </w:p>
  </w:footnote>
  <w:footnote w:id="3">
    <w:p w:rsidR="00EC56D9" w:rsidRPr="006F5F33" w:rsidRDefault="00EC56D9" w:rsidP="003B2F27">
      <w:pPr>
        <w:pStyle w:val="FootnoteText"/>
        <w:jc w:val="both"/>
        <w:rPr>
          <w:rFonts w:ascii="GHEA Grapalat" w:hAnsi="GHEA Grapalat"/>
        </w:rPr>
      </w:pPr>
    </w:p>
  </w:footnote>
  <w:footnote w:id="4">
    <w:p w:rsidR="00EC56D9" w:rsidRPr="00E40AC8" w:rsidRDefault="00EC56D9" w:rsidP="003B2F27">
      <w:pPr>
        <w:pStyle w:val="FootnoteText"/>
        <w:jc w:val="both"/>
      </w:pPr>
    </w:p>
  </w:footnote>
  <w:footnote w:id="5">
    <w:p w:rsidR="00EC56D9" w:rsidRPr="00CA2754" w:rsidRDefault="00EC56D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EC56D9" w:rsidRPr="00CA2754" w:rsidRDefault="00EC56D9" w:rsidP="003B2F27">
      <w:pPr>
        <w:pStyle w:val="FootnoteText"/>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BD7"/>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43D"/>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4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1A32"/>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2B73"/>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5FC7"/>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4A8"/>
    <w:rsid w:val="00486B55"/>
    <w:rsid w:val="00487402"/>
    <w:rsid w:val="004874EC"/>
    <w:rsid w:val="004877CF"/>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0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14"/>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405E"/>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874"/>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CD9"/>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715"/>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4227"/>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075B"/>
    <w:rsid w:val="00B61677"/>
    <w:rsid w:val="00B62020"/>
    <w:rsid w:val="00B62122"/>
    <w:rsid w:val="00B62D06"/>
    <w:rsid w:val="00B62F78"/>
    <w:rsid w:val="00B63078"/>
    <w:rsid w:val="00B64118"/>
    <w:rsid w:val="00B648A3"/>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41C"/>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27E"/>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6E2D"/>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C31"/>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37A4"/>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6D9"/>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680"/>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5F94"/>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9BE"/>
    <w:rsid w:val="00FA5C85"/>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aliases w:val="Body Text Char Char"/>
    <w:basedOn w:val="Normal"/>
    <w:link w:val="BodyTextChar"/>
    <w:rsid w:val="00096865"/>
    <w:pPr>
      <w:spacing w:after="120"/>
    </w:pPr>
  </w:style>
  <w:style w:type="character" w:customStyle="1" w:styleId="BodyTextChar">
    <w:name w:val="Body Text Char"/>
    <w:aliases w:val="Body Text Char Char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17A49-5CDE-4602-8893-8DF3E5F08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2452</TotalTime>
  <Pages>77</Pages>
  <Words>16212</Words>
  <Characters>92413</Characters>
  <Application>Microsoft Office Word</Application>
  <DocSecurity>0</DocSecurity>
  <Lines>770</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108409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Lian gnumner</cp:lastModifiedBy>
  <cp:revision>1682</cp:revision>
  <cp:lastPrinted>2018-02-16T07:12:00Z</cp:lastPrinted>
  <dcterms:created xsi:type="dcterms:W3CDTF">2019-10-28T07:04:00Z</dcterms:created>
  <dcterms:modified xsi:type="dcterms:W3CDTF">2026-01-12T08:47:00Z</dcterms:modified>
</cp:coreProperties>
</file>